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1116C" w14:textId="77777777" w:rsidR="00AA4CCA" w:rsidRPr="00614647" w:rsidRDefault="003232F0" w:rsidP="005B4364">
      <w:pPr>
        <w:pStyle w:val="Tytu"/>
        <w:spacing w:line="276" w:lineRule="auto"/>
      </w:pPr>
      <w:r w:rsidRPr="00614647">
        <w:t>INSTRUKCJA</w:t>
      </w:r>
    </w:p>
    <w:p w14:paraId="0DF663EF" w14:textId="38CD18B6" w:rsidR="003232F0" w:rsidRPr="00614647" w:rsidRDefault="00073F82" w:rsidP="005B4364">
      <w:pPr>
        <w:pStyle w:val="Podtytu"/>
        <w:spacing w:line="276" w:lineRule="auto"/>
      </w:pPr>
      <w:r w:rsidRPr="00614647">
        <w:t>wypełnia</w:t>
      </w:r>
      <w:r w:rsidR="003232F0" w:rsidRPr="00614647">
        <w:t>nia wniosku o dofinansowanie</w:t>
      </w:r>
    </w:p>
    <w:p w14:paraId="010F34A9" w14:textId="57382926" w:rsidR="00746D3C" w:rsidRPr="00614647" w:rsidRDefault="00746D3C" w:rsidP="005B4364">
      <w:pPr>
        <w:pStyle w:val="Podtytu"/>
        <w:spacing w:line="276" w:lineRule="auto"/>
      </w:pPr>
      <w:r w:rsidRPr="00614647">
        <w:t>stanowiąca uzupełnienie Instrukcji</w:t>
      </w:r>
      <w:r w:rsidR="00897E38" w:rsidRPr="00614647">
        <w:t xml:space="preserve"> użytkownika Aplikacji WOD2021</w:t>
      </w:r>
      <w:r w:rsidRPr="00614647">
        <w:t xml:space="preserve"> w</w:t>
      </w:r>
      <w:r w:rsidR="00897E38" w:rsidRPr="00614647">
        <w:t> </w:t>
      </w:r>
      <w:r w:rsidRPr="00614647">
        <w:t xml:space="preserve">zakresie działania </w:t>
      </w:r>
      <w:r w:rsidR="00897E38" w:rsidRPr="00614647">
        <w:t>FENX.01.03</w:t>
      </w:r>
    </w:p>
    <w:p w14:paraId="3C9A47F5" w14:textId="77777777" w:rsidR="003232F0" w:rsidRPr="00614647" w:rsidRDefault="003232F0" w:rsidP="000212C7">
      <w:pPr>
        <w:spacing w:before="480" w:line="276" w:lineRule="auto"/>
        <w:rPr>
          <w:rFonts w:ascii="Open Sans Light" w:hAnsi="Open Sans Light"/>
          <w:sz w:val="28"/>
          <w:szCs w:val="28"/>
        </w:rPr>
      </w:pPr>
      <w:r w:rsidRPr="00614647">
        <w:rPr>
          <w:rFonts w:ascii="Open Sans Light" w:hAnsi="Open Sans Light"/>
          <w:sz w:val="28"/>
          <w:szCs w:val="28"/>
        </w:rPr>
        <w:t>Fundusze Europejskie na Infrastrukturę, Klimat, Środowisko 2021-2027</w:t>
      </w:r>
    </w:p>
    <w:p w14:paraId="05C7473E" w14:textId="5A98D3B3"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Priorytet FENX.01 Wsparcie sektorów energetyka i środowisko z</w:t>
      </w:r>
      <w:r w:rsidR="00AC63A8">
        <w:rPr>
          <w:rFonts w:ascii="Open Sans Light" w:hAnsi="Open Sans Light"/>
          <w:sz w:val="28"/>
          <w:szCs w:val="28"/>
        </w:rPr>
        <w:t> </w:t>
      </w:r>
      <w:r w:rsidRPr="00614647">
        <w:rPr>
          <w:rFonts w:ascii="Open Sans Light" w:hAnsi="Open Sans Light"/>
          <w:sz w:val="28"/>
          <w:szCs w:val="28"/>
        </w:rPr>
        <w:t>Funduszu Spójności</w:t>
      </w:r>
    </w:p>
    <w:p w14:paraId="4904C2B4" w14:textId="77777777"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Działanie FENX.01.03 Gospodarka wodno-ściekowa</w:t>
      </w:r>
    </w:p>
    <w:p w14:paraId="56AE6189" w14:textId="77777777" w:rsidR="00AA4CCA" w:rsidRPr="00614647" w:rsidRDefault="00AA4CCA" w:rsidP="000212C7">
      <w:pPr>
        <w:spacing w:line="276" w:lineRule="auto"/>
        <w:rPr>
          <w:rFonts w:ascii="Open Sans Light" w:hAnsi="Open Sans Light"/>
          <w:sz w:val="28"/>
          <w:szCs w:val="28"/>
        </w:rPr>
      </w:pPr>
      <w:r w:rsidRPr="00614647">
        <w:rPr>
          <w:rFonts w:ascii="Open Sans Light" w:hAnsi="Open Sans Light"/>
          <w:sz w:val="28"/>
          <w:szCs w:val="28"/>
        </w:rPr>
        <w:br w:type="page"/>
      </w:r>
    </w:p>
    <w:sdt>
      <w:sdtPr>
        <w:rPr>
          <w:rFonts w:ascii="Open Sans Light" w:eastAsiaTheme="minorHAnsi" w:hAnsi="Open Sans Light" w:cstheme="minorBidi"/>
          <w:color w:val="auto"/>
          <w:sz w:val="22"/>
          <w:szCs w:val="22"/>
          <w:lang w:eastAsia="en-US"/>
        </w:rPr>
        <w:id w:val="1823382953"/>
        <w:docPartObj>
          <w:docPartGallery w:val="Table of Contents"/>
          <w:docPartUnique/>
        </w:docPartObj>
      </w:sdtPr>
      <w:sdtEndPr>
        <w:rPr>
          <w:rFonts w:asciiTheme="minorHAnsi" w:hAnsiTheme="minorHAnsi"/>
        </w:rPr>
      </w:sdtEndPr>
      <w:sdtContent>
        <w:p w14:paraId="1642D792" w14:textId="77777777" w:rsidR="00AA4CCA" w:rsidRPr="00614647" w:rsidRDefault="00AA4CCA" w:rsidP="000212C7">
          <w:pPr>
            <w:pStyle w:val="Nagwekspisutreci"/>
            <w:spacing w:line="276" w:lineRule="auto"/>
            <w:rPr>
              <w:rFonts w:ascii="Open Sans Light" w:hAnsi="Open Sans Light"/>
            </w:rPr>
          </w:pPr>
          <w:r w:rsidRPr="00614647">
            <w:rPr>
              <w:rFonts w:ascii="Open Sans Light" w:hAnsi="Open Sans Light"/>
            </w:rPr>
            <w:t>Spis treści</w:t>
          </w:r>
        </w:p>
        <w:p w14:paraId="5151223A" w14:textId="130B4ABA" w:rsidR="00DF1FD5" w:rsidRDefault="00AA4CCA">
          <w:pPr>
            <w:pStyle w:val="Spistreci1"/>
            <w:rPr>
              <w:rFonts w:eastAsiaTheme="minorEastAsia"/>
              <w:noProof/>
              <w:kern w:val="2"/>
              <w:sz w:val="24"/>
              <w:szCs w:val="24"/>
              <w:lang w:eastAsia="pl-PL"/>
              <w14:ligatures w14:val="standardContextual"/>
            </w:rPr>
          </w:pPr>
          <w:r w:rsidRPr="00325C5D">
            <w:rPr>
              <w:rFonts w:ascii="Open Sans Light" w:hAnsi="Open Sans Light" w:cs="Open Sans Light"/>
            </w:rPr>
            <w:fldChar w:fldCharType="begin"/>
          </w:r>
          <w:r w:rsidRPr="00325C5D">
            <w:rPr>
              <w:rFonts w:ascii="Open Sans Light" w:hAnsi="Open Sans Light" w:cs="Open Sans Light"/>
            </w:rPr>
            <w:instrText xml:space="preserve"> TOC \o "1-3" \h \z \u </w:instrText>
          </w:r>
          <w:r w:rsidRPr="00325C5D">
            <w:rPr>
              <w:rFonts w:ascii="Open Sans Light" w:hAnsi="Open Sans Light" w:cs="Open Sans Light"/>
            </w:rPr>
            <w:fldChar w:fldCharType="separate"/>
          </w:r>
          <w:hyperlink w:anchor="_Toc187330131" w:history="1">
            <w:r w:rsidR="00DF1FD5" w:rsidRPr="00E53AC0">
              <w:rPr>
                <w:rStyle w:val="Hipercze"/>
                <w:rFonts w:ascii="Open Sans Light" w:hAnsi="Open Sans Light"/>
                <w:noProof/>
              </w:rPr>
              <w:t>Wykaz skrótów</w:t>
            </w:r>
            <w:r w:rsidR="00DF1FD5">
              <w:rPr>
                <w:noProof/>
                <w:webHidden/>
              </w:rPr>
              <w:tab/>
            </w:r>
            <w:r w:rsidR="00DF1FD5">
              <w:rPr>
                <w:noProof/>
                <w:webHidden/>
              </w:rPr>
              <w:fldChar w:fldCharType="begin"/>
            </w:r>
            <w:r w:rsidR="00DF1FD5">
              <w:rPr>
                <w:noProof/>
                <w:webHidden/>
              </w:rPr>
              <w:instrText xml:space="preserve"> PAGEREF _Toc187330131 \h </w:instrText>
            </w:r>
            <w:r w:rsidR="00DF1FD5">
              <w:rPr>
                <w:noProof/>
                <w:webHidden/>
              </w:rPr>
            </w:r>
            <w:r w:rsidR="00DF1FD5">
              <w:rPr>
                <w:noProof/>
                <w:webHidden/>
              </w:rPr>
              <w:fldChar w:fldCharType="separate"/>
            </w:r>
            <w:r w:rsidR="00DF1FD5">
              <w:rPr>
                <w:noProof/>
                <w:webHidden/>
              </w:rPr>
              <w:t>5</w:t>
            </w:r>
            <w:r w:rsidR="00DF1FD5">
              <w:rPr>
                <w:noProof/>
                <w:webHidden/>
              </w:rPr>
              <w:fldChar w:fldCharType="end"/>
            </w:r>
          </w:hyperlink>
        </w:p>
        <w:p w14:paraId="309AF23F" w14:textId="4B8C8BBE" w:rsidR="00DF1FD5" w:rsidRDefault="00DF1FD5">
          <w:pPr>
            <w:pStyle w:val="Spistreci1"/>
            <w:rPr>
              <w:rFonts w:eastAsiaTheme="minorEastAsia"/>
              <w:noProof/>
              <w:kern w:val="2"/>
              <w:sz w:val="24"/>
              <w:szCs w:val="24"/>
              <w:lang w:eastAsia="pl-PL"/>
              <w14:ligatures w14:val="standardContextual"/>
            </w:rPr>
          </w:pPr>
          <w:hyperlink w:anchor="_Toc187330132" w:history="1">
            <w:r w:rsidRPr="00E53AC0">
              <w:rPr>
                <w:rStyle w:val="Hipercze"/>
                <w:rFonts w:ascii="Open Sans Light" w:hAnsi="Open Sans Light"/>
                <w:noProof/>
              </w:rPr>
              <w:t>Wprowadzenie</w:t>
            </w:r>
            <w:r>
              <w:rPr>
                <w:noProof/>
                <w:webHidden/>
              </w:rPr>
              <w:tab/>
            </w:r>
            <w:r>
              <w:rPr>
                <w:noProof/>
                <w:webHidden/>
              </w:rPr>
              <w:fldChar w:fldCharType="begin"/>
            </w:r>
            <w:r>
              <w:rPr>
                <w:noProof/>
                <w:webHidden/>
              </w:rPr>
              <w:instrText xml:space="preserve"> PAGEREF _Toc187330132 \h </w:instrText>
            </w:r>
            <w:r>
              <w:rPr>
                <w:noProof/>
                <w:webHidden/>
              </w:rPr>
            </w:r>
            <w:r>
              <w:rPr>
                <w:noProof/>
                <w:webHidden/>
              </w:rPr>
              <w:fldChar w:fldCharType="separate"/>
            </w:r>
            <w:r>
              <w:rPr>
                <w:noProof/>
                <w:webHidden/>
              </w:rPr>
              <w:t>7</w:t>
            </w:r>
            <w:r>
              <w:rPr>
                <w:noProof/>
                <w:webHidden/>
              </w:rPr>
              <w:fldChar w:fldCharType="end"/>
            </w:r>
          </w:hyperlink>
        </w:p>
        <w:p w14:paraId="434C394C" w14:textId="0CACC9C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3" w:history="1">
            <w:r w:rsidRPr="00E53AC0">
              <w:rPr>
                <w:rStyle w:val="Hipercze"/>
                <w:rFonts w:ascii="Open Sans Light" w:hAnsi="Open Sans Light"/>
                <w:noProof/>
              </w:rPr>
              <w:t>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Wniosek o dofinansowanie – informacje wstępne</w:t>
            </w:r>
            <w:r>
              <w:rPr>
                <w:noProof/>
                <w:webHidden/>
              </w:rPr>
              <w:tab/>
            </w:r>
            <w:r>
              <w:rPr>
                <w:noProof/>
                <w:webHidden/>
              </w:rPr>
              <w:fldChar w:fldCharType="begin"/>
            </w:r>
            <w:r>
              <w:rPr>
                <w:noProof/>
                <w:webHidden/>
              </w:rPr>
              <w:instrText xml:space="preserve"> PAGEREF _Toc187330133 \h </w:instrText>
            </w:r>
            <w:r>
              <w:rPr>
                <w:noProof/>
                <w:webHidden/>
              </w:rPr>
            </w:r>
            <w:r>
              <w:rPr>
                <w:noProof/>
                <w:webHidden/>
              </w:rPr>
              <w:fldChar w:fldCharType="separate"/>
            </w:r>
            <w:r>
              <w:rPr>
                <w:noProof/>
                <w:webHidden/>
              </w:rPr>
              <w:t>8</w:t>
            </w:r>
            <w:r>
              <w:rPr>
                <w:noProof/>
                <w:webHidden/>
              </w:rPr>
              <w:fldChar w:fldCharType="end"/>
            </w:r>
          </w:hyperlink>
        </w:p>
        <w:p w14:paraId="5E3EED5A" w14:textId="71D36D7A"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4" w:history="1">
            <w:r w:rsidRPr="00E53AC0">
              <w:rPr>
                <w:rStyle w:val="Hipercze"/>
                <w:rFonts w:ascii="Open Sans Light" w:hAnsi="Open Sans Light"/>
                <w:noProof/>
              </w:rPr>
              <w:t>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Formularz wniosku o dofinansowanie</w:t>
            </w:r>
            <w:r>
              <w:rPr>
                <w:noProof/>
                <w:webHidden/>
              </w:rPr>
              <w:tab/>
            </w:r>
            <w:r>
              <w:rPr>
                <w:noProof/>
                <w:webHidden/>
              </w:rPr>
              <w:fldChar w:fldCharType="begin"/>
            </w:r>
            <w:r>
              <w:rPr>
                <w:noProof/>
                <w:webHidden/>
              </w:rPr>
              <w:instrText xml:space="preserve"> PAGEREF _Toc187330134 \h </w:instrText>
            </w:r>
            <w:r>
              <w:rPr>
                <w:noProof/>
                <w:webHidden/>
              </w:rPr>
            </w:r>
            <w:r>
              <w:rPr>
                <w:noProof/>
                <w:webHidden/>
              </w:rPr>
              <w:fldChar w:fldCharType="separate"/>
            </w:r>
            <w:r>
              <w:rPr>
                <w:noProof/>
                <w:webHidden/>
              </w:rPr>
              <w:t>10</w:t>
            </w:r>
            <w:r>
              <w:rPr>
                <w:noProof/>
                <w:webHidden/>
              </w:rPr>
              <w:fldChar w:fldCharType="end"/>
            </w:r>
          </w:hyperlink>
        </w:p>
        <w:p w14:paraId="2F24803F" w14:textId="13B52725" w:rsidR="00DF1FD5" w:rsidRDefault="00DF1FD5">
          <w:pPr>
            <w:pStyle w:val="Spistreci2"/>
            <w:rPr>
              <w:rFonts w:eastAsiaTheme="minorEastAsia"/>
              <w:noProof/>
              <w:kern w:val="2"/>
              <w:sz w:val="24"/>
              <w:szCs w:val="24"/>
              <w:lang w:eastAsia="pl-PL"/>
              <w14:ligatures w14:val="standardContextual"/>
            </w:rPr>
          </w:pPr>
          <w:hyperlink w:anchor="_Toc187330135" w:history="1">
            <w:r w:rsidRPr="00E53AC0">
              <w:rPr>
                <w:rStyle w:val="Hipercze"/>
                <w:rFonts w:ascii="Open Sans Light" w:hAnsi="Open Sans Light"/>
                <w:noProof/>
              </w:rPr>
              <w:t>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Informacje techniczne</w:t>
            </w:r>
            <w:r>
              <w:rPr>
                <w:noProof/>
                <w:webHidden/>
              </w:rPr>
              <w:tab/>
            </w:r>
            <w:r>
              <w:rPr>
                <w:noProof/>
                <w:webHidden/>
              </w:rPr>
              <w:fldChar w:fldCharType="begin"/>
            </w:r>
            <w:r>
              <w:rPr>
                <w:noProof/>
                <w:webHidden/>
              </w:rPr>
              <w:instrText xml:space="preserve"> PAGEREF _Toc187330135 \h </w:instrText>
            </w:r>
            <w:r>
              <w:rPr>
                <w:noProof/>
                <w:webHidden/>
              </w:rPr>
            </w:r>
            <w:r>
              <w:rPr>
                <w:noProof/>
                <w:webHidden/>
              </w:rPr>
              <w:fldChar w:fldCharType="separate"/>
            </w:r>
            <w:r>
              <w:rPr>
                <w:noProof/>
                <w:webHidden/>
              </w:rPr>
              <w:t>10</w:t>
            </w:r>
            <w:r>
              <w:rPr>
                <w:noProof/>
                <w:webHidden/>
              </w:rPr>
              <w:fldChar w:fldCharType="end"/>
            </w:r>
          </w:hyperlink>
        </w:p>
        <w:p w14:paraId="2658AF9B" w14:textId="2981C34D" w:rsidR="00DF1FD5" w:rsidRDefault="00DF1FD5">
          <w:pPr>
            <w:pStyle w:val="Spistreci2"/>
            <w:rPr>
              <w:rFonts w:eastAsiaTheme="minorEastAsia"/>
              <w:noProof/>
              <w:kern w:val="2"/>
              <w:sz w:val="24"/>
              <w:szCs w:val="24"/>
              <w:lang w:eastAsia="pl-PL"/>
              <w14:ligatures w14:val="standardContextual"/>
            </w:rPr>
          </w:pPr>
          <w:hyperlink w:anchor="_Toc187330136" w:history="1">
            <w:r w:rsidRPr="00E53AC0">
              <w:rPr>
                <w:rStyle w:val="Hipercze"/>
                <w:rFonts w:ascii="Open Sans Light" w:hAnsi="Open Sans Light"/>
                <w:noProof/>
              </w:rPr>
              <w:t>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Struktura formularza wniosku o dofinansowanie</w:t>
            </w:r>
            <w:r>
              <w:rPr>
                <w:noProof/>
                <w:webHidden/>
              </w:rPr>
              <w:tab/>
            </w:r>
            <w:r>
              <w:rPr>
                <w:noProof/>
                <w:webHidden/>
              </w:rPr>
              <w:fldChar w:fldCharType="begin"/>
            </w:r>
            <w:r>
              <w:rPr>
                <w:noProof/>
                <w:webHidden/>
              </w:rPr>
              <w:instrText xml:space="preserve"> PAGEREF _Toc187330136 \h </w:instrText>
            </w:r>
            <w:r>
              <w:rPr>
                <w:noProof/>
                <w:webHidden/>
              </w:rPr>
            </w:r>
            <w:r>
              <w:rPr>
                <w:noProof/>
                <w:webHidden/>
              </w:rPr>
              <w:fldChar w:fldCharType="separate"/>
            </w:r>
            <w:r>
              <w:rPr>
                <w:noProof/>
                <w:webHidden/>
              </w:rPr>
              <w:t>11</w:t>
            </w:r>
            <w:r>
              <w:rPr>
                <w:noProof/>
                <w:webHidden/>
              </w:rPr>
              <w:fldChar w:fldCharType="end"/>
            </w:r>
          </w:hyperlink>
        </w:p>
        <w:p w14:paraId="3355820F" w14:textId="3086CCB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37" w:history="1">
            <w:r w:rsidRPr="00E53AC0">
              <w:rPr>
                <w:rStyle w:val="Hipercze"/>
                <w:rFonts w:ascii="Open Sans Light" w:hAnsi="Open Sans Light"/>
                <w:noProof/>
              </w:rPr>
              <w:t>2.2.1.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A – Informacje o projekcie</w:t>
            </w:r>
            <w:r>
              <w:rPr>
                <w:noProof/>
                <w:webHidden/>
              </w:rPr>
              <w:tab/>
            </w:r>
            <w:r>
              <w:rPr>
                <w:noProof/>
                <w:webHidden/>
              </w:rPr>
              <w:fldChar w:fldCharType="begin"/>
            </w:r>
            <w:r>
              <w:rPr>
                <w:noProof/>
                <w:webHidden/>
              </w:rPr>
              <w:instrText xml:space="preserve"> PAGEREF _Toc187330137 \h </w:instrText>
            </w:r>
            <w:r>
              <w:rPr>
                <w:noProof/>
                <w:webHidden/>
              </w:rPr>
            </w:r>
            <w:r>
              <w:rPr>
                <w:noProof/>
                <w:webHidden/>
              </w:rPr>
              <w:fldChar w:fldCharType="separate"/>
            </w:r>
            <w:r>
              <w:rPr>
                <w:noProof/>
                <w:webHidden/>
              </w:rPr>
              <w:t>11</w:t>
            </w:r>
            <w:r>
              <w:rPr>
                <w:noProof/>
                <w:webHidden/>
              </w:rPr>
              <w:fldChar w:fldCharType="end"/>
            </w:r>
          </w:hyperlink>
        </w:p>
        <w:p w14:paraId="726B4E7D" w14:textId="407C4995"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8" w:history="1">
            <w:r w:rsidRPr="00E53AC0">
              <w:rPr>
                <w:rStyle w:val="Hipercze"/>
                <w:rFonts w:ascii="Open Sans Light" w:hAnsi="Open Sans Light"/>
                <w:noProof/>
              </w:rPr>
              <w:t>2.2.2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B – Wn</w:t>
            </w:r>
            <w:r w:rsidRPr="00E53AC0">
              <w:rPr>
                <w:rStyle w:val="Hipercze"/>
                <w:rFonts w:ascii="Open Sans Light" w:hAnsi="Open Sans Light"/>
                <w:noProof/>
              </w:rPr>
              <w:t>i</w:t>
            </w:r>
            <w:r w:rsidRPr="00E53AC0">
              <w:rPr>
                <w:rStyle w:val="Hipercze"/>
                <w:rFonts w:ascii="Open Sans Light" w:hAnsi="Open Sans Light"/>
                <w:noProof/>
              </w:rPr>
              <w:t>oskodawca i realizatorzy</w:t>
            </w:r>
            <w:r>
              <w:rPr>
                <w:noProof/>
                <w:webHidden/>
              </w:rPr>
              <w:tab/>
            </w:r>
            <w:r>
              <w:rPr>
                <w:noProof/>
                <w:webHidden/>
              </w:rPr>
              <w:fldChar w:fldCharType="begin"/>
            </w:r>
            <w:r>
              <w:rPr>
                <w:noProof/>
                <w:webHidden/>
              </w:rPr>
              <w:instrText xml:space="preserve"> PAGEREF _Toc187330138 \h </w:instrText>
            </w:r>
            <w:r>
              <w:rPr>
                <w:noProof/>
                <w:webHidden/>
              </w:rPr>
            </w:r>
            <w:r>
              <w:rPr>
                <w:noProof/>
                <w:webHidden/>
              </w:rPr>
              <w:fldChar w:fldCharType="separate"/>
            </w:r>
            <w:r>
              <w:rPr>
                <w:noProof/>
                <w:webHidden/>
              </w:rPr>
              <w:t>17</w:t>
            </w:r>
            <w:r>
              <w:rPr>
                <w:noProof/>
                <w:webHidden/>
              </w:rPr>
              <w:fldChar w:fldCharType="end"/>
            </w:r>
          </w:hyperlink>
        </w:p>
        <w:p w14:paraId="19AF17D6" w14:textId="22A6367E"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9" w:history="1">
            <w:r w:rsidRPr="00E53AC0">
              <w:rPr>
                <w:rStyle w:val="Hipercze"/>
                <w:rFonts w:ascii="Open Sans Light" w:hAnsi="Open Sans Light"/>
                <w:noProof/>
              </w:rPr>
              <w:t>2.2.3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C – Wskaźniki projektu</w:t>
            </w:r>
            <w:r>
              <w:rPr>
                <w:noProof/>
                <w:webHidden/>
              </w:rPr>
              <w:tab/>
            </w:r>
            <w:r>
              <w:rPr>
                <w:noProof/>
                <w:webHidden/>
              </w:rPr>
              <w:fldChar w:fldCharType="begin"/>
            </w:r>
            <w:r>
              <w:rPr>
                <w:noProof/>
                <w:webHidden/>
              </w:rPr>
              <w:instrText xml:space="preserve"> PAGEREF _Toc187330139 \h </w:instrText>
            </w:r>
            <w:r>
              <w:rPr>
                <w:noProof/>
                <w:webHidden/>
              </w:rPr>
            </w:r>
            <w:r>
              <w:rPr>
                <w:noProof/>
                <w:webHidden/>
              </w:rPr>
              <w:fldChar w:fldCharType="separate"/>
            </w:r>
            <w:r>
              <w:rPr>
                <w:noProof/>
                <w:webHidden/>
              </w:rPr>
              <w:t>20</w:t>
            </w:r>
            <w:r>
              <w:rPr>
                <w:noProof/>
                <w:webHidden/>
              </w:rPr>
              <w:fldChar w:fldCharType="end"/>
            </w:r>
          </w:hyperlink>
        </w:p>
        <w:p w14:paraId="6D321B1F" w14:textId="4173351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0" w:history="1">
            <w:r w:rsidRPr="00E53AC0">
              <w:rPr>
                <w:rStyle w:val="Hipercze"/>
                <w:rFonts w:ascii="Open Sans Light" w:hAnsi="Open Sans Light"/>
                <w:noProof/>
              </w:rPr>
              <w:t>2.2.4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D - Zadania</w:t>
            </w:r>
            <w:r>
              <w:rPr>
                <w:noProof/>
                <w:webHidden/>
              </w:rPr>
              <w:tab/>
            </w:r>
            <w:r>
              <w:rPr>
                <w:noProof/>
                <w:webHidden/>
              </w:rPr>
              <w:fldChar w:fldCharType="begin"/>
            </w:r>
            <w:r>
              <w:rPr>
                <w:noProof/>
                <w:webHidden/>
              </w:rPr>
              <w:instrText xml:space="preserve"> PAGEREF _Toc187330140 \h </w:instrText>
            </w:r>
            <w:r>
              <w:rPr>
                <w:noProof/>
                <w:webHidden/>
              </w:rPr>
            </w:r>
            <w:r>
              <w:rPr>
                <w:noProof/>
                <w:webHidden/>
              </w:rPr>
              <w:fldChar w:fldCharType="separate"/>
            </w:r>
            <w:r>
              <w:rPr>
                <w:noProof/>
                <w:webHidden/>
              </w:rPr>
              <w:t>22</w:t>
            </w:r>
            <w:r>
              <w:rPr>
                <w:noProof/>
                <w:webHidden/>
              </w:rPr>
              <w:fldChar w:fldCharType="end"/>
            </w:r>
          </w:hyperlink>
        </w:p>
        <w:p w14:paraId="36475ED0" w14:textId="6B5B74B6"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1" w:history="1">
            <w:r w:rsidRPr="00E53AC0">
              <w:rPr>
                <w:rStyle w:val="Hipercze"/>
                <w:rFonts w:ascii="Open Sans Light" w:hAnsi="Open Sans Light"/>
                <w:noProof/>
              </w:rPr>
              <w:t>2.2.5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E – Budżet projektu</w:t>
            </w:r>
            <w:r>
              <w:rPr>
                <w:noProof/>
                <w:webHidden/>
              </w:rPr>
              <w:tab/>
            </w:r>
            <w:r>
              <w:rPr>
                <w:noProof/>
                <w:webHidden/>
              </w:rPr>
              <w:fldChar w:fldCharType="begin"/>
            </w:r>
            <w:r>
              <w:rPr>
                <w:noProof/>
                <w:webHidden/>
              </w:rPr>
              <w:instrText xml:space="preserve"> PAGEREF _Toc187330141 \h </w:instrText>
            </w:r>
            <w:r>
              <w:rPr>
                <w:noProof/>
                <w:webHidden/>
              </w:rPr>
            </w:r>
            <w:r>
              <w:rPr>
                <w:noProof/>
                <w:webHidden/>
              </w:rPr>
              <w:fldChar w:fldCharType="separate"/>
            </w:r>
            <w:r>
              <w:rPr>
                <w:noProof/>
                <w:webHidden/>
              </w:rPr>
              <w:t>23</w:t>
            </w:r>
            <w:r>
              <w:rPr>
                <w:noProof/>
                <w:webHidden/>
              </w:rPr>
              <w:fldChar w:fldCharType="end"/>
            </w:r>
          </w:hyperlink>
        </w:p>
        <w:p w14:paraId="6B0D106D" w14:textId="2B639369"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2" w:history="1">
            <w:r w:rsidRPr="00E53AC0">
              <w:rPr>
                <w:rStyle w:val="Hipercze"/>
                <w:rFonts w:ascii="Open Sans Light" w:hAnsi="Open Sans Light"/>
                <w:noProof/>
              </w:rPr>
              <w:t>2.2.6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F – Podsumowanie budżetu</w:t>
            </w:r>
            <w:r>
              <w:rPr>
                <w:noProof/>
                <w:webHidden/>
              </w:rPr>
              <w:tab/>
            </w:r>
            <w:r>
              <w:rPr>
                <w:noProof/>
                <w:webHidden/>
              </w:rPr>
              <w:fldChar w:fldCharType="begin"/>
            </w:r>
            <w:r>
              <w:rPr>
                <w:noProof/>
                <w:webHidden/>
              </w:rPr>
              <w:instrText xml:space="preserve"> PAGEREF _Toc187330142 \h </w:instrText>
            </w:r>
            <w:r>
              <w:rPr>
                <w:noProof/>
                <w:webHidden/>
              </w:rPr>
            </w:r>
            <w:r>
              <w:rPr>
                <w:noProof/>
                <w:webHidden/>
              </w:rPr>
              <w:fldChar w:fldCharType="separate"/>
            </w:r>
            <w:r>
              <w:rPr>
                <w:noProof/>
                <w:webHidden/>
              </w:rPr>
              <w:t>25</w:t>
            </w:r>
            <w:r>
              <w:rPr>
                <w:noProof/>
                <w:webHidden/>
              </w:rPr>
              <w:fldChar w:fldCharType="end"/>
            </w:r>
          </w:hyperlink>
        </w:p>
        <w:p w14:paraId="6F3C0EA5" w14:textId="217041D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3" w:history="1">
            <w:r w:rsidRPr="00E53AC0">
              <w:rPr>
                <w:rStyle w:val="Hipercze"/>
                <w:rFonts w:ascii="Open Sans Light" w:hAnsi="Open Sans Light"/>
                <w:noProof/>
              </w:rPr>
              <w:t>2.2.7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G – Źródła finansowania</w:t>
            </w:r>
            <w:r>
              <w:rPr>
                <w:noProof/>
                <w:webHidden/>
              </w:rPr>
              <w:tab/>
            </w:r>
            <w:r>
              <w:rPr>
                <w:noProof/>
                <w:webHidden/>
              </w:rPr>
              <w:fldChar w:fldCharType="begin"/>
            </w:r>
            <w:r>
              <w:rPr>
                <w:noProof/>
                <w:webHidden/>
              </w:rPr>
              <w:instrText xml:space="preserve"> PAGEREF _Toc187330143 \h </w:instrText>
            </w:r>
            <w:r>
              <w:rPr>
                <w:noProof/>
                <w:webHidden/>
              </w:rPr>
            </w:r>
            <w:r>
              <w:rPr>
                <w:noProof/>
                <w:webHidden/>
              </w:rPr>
              <w:fldChar w:fldCharType="separate"/>
            </w:r>
            <w:r>
              <w:rPr>
                <w:noProof/>
                <w:webHidden/>
              </w:rPr>
              <w:t>25</w:t>
            </w:r>
            <w:r>
              <w:rPr>
                <w:noProof/>
                <w:webHidden/>
              </w:rPr>
              <w:fldChar w:fldCharType="end"/>
            </w:r>
          </w:hyperlink>
        </w:p>
        <w:p w14:paraId="6E0AC341" w14:textId="664CAB0D"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4" w:history="1">
            <w:r w:rsidRPr="00E53AC0">
              <w:rPr>
                <w:rStyle w:val="Hipercze"/>
                <w:rFonts w:ascii="Open Sans Light" w:hAnsi="Open Sans Light"/>
                <w:noProof/>
              </w:rPr>
              <w:t>2.2.8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H – Analiza ryzyka</w:t>
            </w:r>
            <w:r>
              <w:rPr>
                <w:noProof/>
                <w:webHidden/>
              </w:rPr>
              <w:tab/>
            </w:r>
            <w:r>
              <w:rPr>
                <w:noProof/>
                <w:webHidden/>
              </w:rPr>
              <w:fldChar w:fldCharType="begin"/>
            </w:r>
            <w:r>
              <w:rPr>
                <w:noProof/>
                <w:webHidden/>
              </w:rPr>
              <w:instrText xml:space="preserve"> PAGEREF _Toc187330144 \h </w:instrText>
            </w:r>
            <w:r>
              <w:rPr>
                <w:noProof/>
                <w:webHidden/>
              </w:rPr>
            </w:r>
            <w:r>
              <w:rPr>
                <w:noProof/>
                <w:webHidden/>
              </w:rPr>
              <w:fldChar w:fldCharType="separate"/>
            </w:r>
            <w:r>
              <w:rPr>
                <w:noProof/>
                <w:webHidden/>
              </w:rPr>
              <w:t>27</w:t>
            </w:r>
            <w:r>
              <w:rPr>
                <w:noProof/>
                <w:webHidden/>
              </w:rPr>
              <w:fldChar w:fldCharType="end"/>
            </w:r>
          </w:hyperlink>
        </w:p>
        <w:p w14:paraId="2DF1836F" w14:textId="6B811578"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5" w:history="1">
            <w:r w:rsidRPr="00E53AC0">
              <w:rPr>
                <w:rStyle w:val="Hipercze"/>
                <w:rFonts w:ascii="Open Sans Light" w:hAnsi="Open Sans Light"/>
                <w:noProof/>
              </w:rPr>
              <w:t>2.2.9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I – Dodatkowe informacje</w:t>
            </w:r>
            <w:r>
              <w:rPr>
                <w:noProof/>
                <w:webHidden/>
              </w:rPr>
              <w:tab/>
            </w:r>
            <w:r>
              <w:rPr>
                <w:noProof/>
                <w:webHidden/>
              </w:rPr>
              <w:fldChar w:fldCharType="begin"/>
            </w:r>
            <w:r>
              <w:rPr>
                <w:noProof/>
                <w:webHidden/>
              </w:rPr>
              <w:instrText xml:space="preserve"> PAGEREF _Toc187330145 \h </w:instrText>
            </w:r>
            <w:r>
              <w:rPr>
                <w:noProof/>
                <w:webHidden/>
              </w:rPr>
            </w:r>
            <w:r>
              <w:rPr>
                <w:noProof/>
                <w:webHidden/>
              </w:rPr>
              <w:fldChar w:fldCharType="separate"/>
            </w:r>
            <w:r>
              <w:rPr>
                <w:noProof/>
                <w:webHidden/>
              </w:rPr>
              <w:t>28</w:t>
            </w:r>
            <w:r>
              <w:rPr>
                <w:noProof/>
                <w:webHidden/>
              </w:rPr>
              <w:fldChar w:fldCharType="end"/>
            </w:r>
          </w:hyperlink>
        </w:p>
        <w:p w14:paraId="254C05AE" w14:textId="4CEE7670"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6" w:history="1">
            <w:r w:rsidRPr="00E53AC0">
              <w:rPr>
                <w:rStyle w:val="Hipercze"/>
                <w:rFonts w:ascii="Open Sans Light" w:hAnsi="Open Sans Light"/>
                <w:noProof/>
              </w:rPr>
              <w:t>2.2.10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J – Oświadczenia</w:t>
            </w:r>
            <w:r>
              <w:rPr>
                <w:noProof/>
                <w:webHidden/>
              </w:rPr>
              <w:tab/>
            </w:r>
            <w:r>
              <w:rPr>
                <w:noProof/>
                <w:webHidden/>
              </w:rPr>
              <w:fldChar w:fldCharType="begin"/>
            </w:r>
            <w:r>
              <w:rPr>
                <w:noProof/>
                <w:webHidden/>
              </w:rPr>
              <w:instrText xml:space="preserve"> PAGEREF _Toc187330146 \h </w:instrText>
            </w:r>
            <w:r>
              <w:rPr>
                <w:noProof/>
                <w:webHidden/>
              </w:rPr>
            </w:r>
            <w:r>
              <w:rPr>
                <w:noProof/>
                <w:webHidden/>
              </w:rPr>
              <w:fldChar w:fldCharType="separate"/>
            </w:r>
            <w:r>
              <w:rPr>
                <w:noProof/>
                <w:webHidden/>
              </w:rPr>
              <w:t>42</w:t>
            </w:r>
            <w:r>
              <w:rPr>
                <w:noProof/>
                <w:webHidden/>
              </w:rPr>
              <w:fldChar w:fldCharType="end"/>
            </w:r>
          </w:hyperlink>
        </w:p>
        <w:p w14:paraId="70829B35" w14:textId="1F0E34A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7" w:history="1">
            <w:r w:rsidRPr="00E53AC0">
              <w:rPr>
                <w:rStyle w:val="Hipercze"/>
                <w:rFonts w:ascii="Open Sans Light" w:hAnsi="Open Sans Light"/>
                <w:noProof/>
              </w:rPr>
              <w:t>2.2.11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K – Załączniki</w:t>
            </w:r>
            <w:r>
              <w:rPr>
                <w:noProof/>
                <w:webHidden/>
              </w:rPr>
              <w:tab/>
            </w:r>
            <w:r>
              <w:rPr>
                <w:noProof/>
                <w:webHidden/>
              </w:rPr>
              <w:fldChar w:fldCharType="begin"/>
            </w:r>
            <w:r>
              <w:rPr>
                <w:noProof/>
                <w:webHidden/>
              </w:rPr>
              <w:instrText xml:space="preserve"> PAGEREF _Toc187330147 \h </w:instrText>
            </w:r>
            <w:r>
              <w:rPr>
                <w:noProof/>
                <w:webHidden/>
              </w:rPr>
            </w:r>
            <w:r>
              <w:rPr>
                <w:noProof/>
                <w:webHidden/>
              </w:rPr>
              <w:fldChar w:fldCharType="separate"/>
            </w:r>
            <w:r>
              <w:rPr>
                <w:noProof/>
                <w:webHidden/>
              </w:rPr>
              <w:t>43</w:t>
            </w:r>
            <w:r>
              <w:rPr>
                <w:noProof/>
                <w:webHidden/>
              </w:rPr>
              <w:fldChar w:fldCharType="end"/>
            </w:r>
          </w:hyperlink>
        </w:p>
        <w:p w14:paraId="5D892688" w14:textId="481470B6"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8" w:history="1">
            <w:r w:rsidRPr="00E53AC0">
              <w:rPr>
                <w:rStyle w:val="Hipercze"/>
                <w:rFonts w:ascii="Open Sans Light" w:hAnsi="Open Sans Light"/>
                <w:noProof/>
              </w:rPr>
              <w:t>2.2.12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L – Informacje o wniosku o dofinansowanie</w:t>
            </w:r>
            <w:r>
              <w:rPr>
                <w:noProof/>
                <w:webHidden/>
              </w:rPr>
              <w:tab/>
            </w:r>
            <w:r>
              <w:rPr>
                <w:noProof/>
                <w:webHidden/>
              </w:rPr>
              <w:fldChar w:fldCharType="begin"/>
            </w:r>
            <w:r>
              <w:rPr>
                <w:noProof/>
                <w:webHidden/>
              </w:rPr>
              <w:instrText xml:space="preserve"> PAGEREF _Toc187330148 \h </w:instrText>
            </w:r>
            <w:r>
              <w:rPr>
                <w:noProof/>
                <w:webHidden/>
              </w:rPr>
            </w:r>
            <w:r>
              <w:rPr>
                <w:noProof/>
                <w:webHidden/>
              </w:rPr>
              <w:fldChar w:fldCharType="separate"/>
            </w:r>
            <w:r>
              <w:rPr>
                <w:noProof/>
                <w:webHidden/>
              </w:rPr>
              <w:t>49</w:t>
            </w:r>
            <w:r>
              <w:rPr>
                <w:noProof/>
                <w:webHidden/>
              </w:rPr>
              <w:fldChar w:fldCharType="end"/>
            </w:r>
          </w:hyperlink>
        </w:p>
        <w:p w14:paraId="719806FF" w14:textId="3FFEC6B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49" w:history="1">
            <w:r w:rsidRPr="00E53AC0">
              <w:rPr>
                <w:rStyle w:val="Hipercze"/>
                <w:rFonts w:ascii="Open Sans Light" w:hAnsi="Open Sans Light"/>
                <w:noProof/>
              </w:rPr>
              <w:t>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Załączniki do formularza wniosku o dofinansowanie</w:t>
            </w:r>
            <w:r>
              <w:rPr>
                <w:noProof/>
                <w:webHidden/>
              </w:rPr>
              <w:tab/>
            </w:r>
            <w:r>
              <w:rPr>
                <w:noProof/>
                <w:webHidden/>
              </w:rPr>
              <w:fldChar w:fldCharType="begin"/>
            </w:r>
            <w:r>
              <w:rPr>
                <w:noProof/>
                <w:webHidden/>
              </w:rPr>
              <w:instrText xml:space="preserve"> PAGEREF _Toc187330149 \h </w:instrText>
            </w:r>
            <w:r>
              <w:rPr>
                <w:noProof/>
                <w:webHidden/>
              </w:rPr>
            </w:r>
            <w:r>
              <w:rPr>
                <w:noProof/>
                <w:webHidden/>
              </w:rPr>
              <w:fldChar w:fldCharType="separate"/>
            </w:r>
            <w:r>
              <w:rPr>
                <w:noProof/>
                <w:webHidden/>
              </w:rPr>
              <w:t>49</w:t>
            </w:r>
            <w:r>
              <w:rPr>
                <w:noProof/>
                <w:webHidden/>
              </w:rPr>
              <w:fldChar w:fldCharType="end"/>
            </w:r>
          </w:hyperlink>
        </w:p>
        <w:p w14:paraId="70514B70" w14:textId="257DB55B" w:rsidR="00DF1FD5" w:rsidRDefault="00DF1FD5">
          <w:pPr>
            <w:pStyle w:val="Spistreci2"/>
            <w:rPr>
              <w:rFonts w:eastAsiaTheme="minorEastAsia"/>
              <w:noProof/>
              <w:kern w:val="2"/>
              <w:sz w:val="24"/>
              <w:szCs w:val="24"/>
              <w:lang w:eastAsia="pl-PL"/>
              <w14:ligatures w14:val="standardContextual"/>
            </w:rPr>
          </w:pPr>
          <w:hyperlink w:anchor="_Toc187330150" w:history="1">
            <w:r w:rsidRPr="00E53AC0">
              <w:rPr>
                <w:rStyle w:val="Hipercze"/>
                <w:rFonts w:ascii="Open Sans Light" w:hAnsi="Open Sans Light"/>
                <w:noProof/>
              </w:rPr>
              <w:t>3.1.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1 - Studium wykonalności (lub biznesplan w przypadku inwestycji produkcyjnej) i analiza kosztów i korzyści wraz z arkuszem kalkulacyjnym zawierającym model finansowo-ekonomiczny</w:t>
            </w:r>
            <w:r>
              <w:rPr>
                <w:noProof/>
                <w:webHidden/>
              </w:rPr>
              <w:tab/>
            </w:r>
            <w:r>
              <w:rPr>
                <w:noProof/>
                <w:webHidden/>
              </w:rPr>
              <w:fldChar w:fldCharType="begin"/>
            </w:r>
            <w:r>
              <w:rPr>
                <w:noProof/>
                <w:webHidden/>
              </w:rPr>
              <w:instrText xml:space="preserve"> PAGEREF _Toc187330150 \h </w:instrText>
            </w:r>
            <w:r>
              <w:rPr>
                <w:noProof/>
                <w:webHidden/>
              </w:rPr>
            </w:r>
            <w:r>
              <w:rPr>
                <w:noProof/>
                <w:webHidden/>
              </w:rPr>
              <w:fldChar w:fldCharType="separate"/>
            </w:r>
            <w:r>
              <w:rPr>
                <w:noProof/>
                <w:webHidden/>
              </w:rPr>
              <w:t>49</w:t>
            </w:r>
            <w:r>
              <w:rPr>
                <w:noProof/>
                <w:webHidden/>
              </w:rPr>
              <w:fldChar w:fldCharType="end"/>
            </w:r>
          </w:hyperlink>
        </w:p>
        <w:p w14:paraId="79C7E99E" w14:textId="42B5C27F" w:rsidR="00DF1FD5" w:rsidRDefault="00DF1FD5">
          <w:pPr>
            <w:pStyle w:val="Spistreci2"/>
            <w:rPr>
              <w:rFonts w:eastAsiaTheme="minorEastAsia"/>
              <w:noProof/>
              <w:kern w:val="2"/>
              <w:sz w:val="24"/>
              <w:szCs w:val="24"/>
              <w:lang w:eastAsia="pl-PL"/>
              <w14:ligatures w14:val="standardContextual"/>
            </w:rPr>
          </w:pPr>
          <w:hyperlink w:anchor="_Toc187330151" w:history="1">
            <w:r w:rsidRPr="00E53AC0">
              <w:rPr>
                <w:rStyle w:val="Hipercze"/>
                <w:rFonts w:ascii="Open Sans Light" w:hAnsi="Open Sans Light"/>
                <w:noProof/>
              </w:rPr>
              <w:t>3.2.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2 - Mapa aglomeracji i mapy szczegółowe</w:t>
            </w:r>
            <w:r>
              <w:rPr>
                <w:noProof/>
                <w:webHidden/>
              </w:rPr>
              <w:tab/>
            </w:r>
            <w:r>
              <w:rPr>
                <w:noProof/>
                <w:webHidden/>
              </w:rPr>
              <w:fldChar w:fldCharType="begin"/>
            </w:r>
            <w:r>
              <w:rPr>
                <w:noProof/>
                <w:webHidden/>
              </w:rPr>
              <w:instrText xml:space="preserve"> PAGEREF _Toc187330151 \h </w:instrText>
            </w:r>
            <w:r>
              <w:rPr>
                <w:noProof/>
                <w:webHidden/>
              </w:rPr>
            </w:r>
            <w:r>
              <w:rPr>
                <w:noProof/>
                <w:webHidden/>
              </w:rPr>
              <w:fldChar w:fldCharType="separate"/>
            </w:r>
            <w:r>
              <w:rPr>
                <w:noProof/>
                <w:webHidden/>
              </w:rPr>
              <w:t>50</w:t>
            </w:r>
            <w:r>
              <w:rPr>
                <w:noProof/>
                <w:webHidden/>
              </w:rPr>
              <w:fldChar w:fldCharType="end"/>
            </w:r>
          </w:hyperlink>
        </w:p>
        <w:p w14:paraId="055A3BD4" w14:textId="2B3A9759" w:rsidR="00DF1FD5" w:rsidRDefault="00DF1FD5">
          <w:pPr>
            <w:pStyle w:val="Spistreci2"/>
            <w:rPr>
              <w:rFonts w:eastAsiaTheme="minorEastAsia"/>
              <w:noProof/>
              <w:kern w:val="2"/>
              <w:sz w:val="24"/>
              <w:szCs w:val="24"/>
              <w:lang w:eastAsia="pl-PL"/>
              <w14:ligatures w14:val="standardContextual"/>
            </w:rPr>
          </w:pPr>
          <w:hyperlink w:anchor="_Toc187330152" w:history="1">
            <w:r w:rsidRPr="00E53AC0">
              <w:rPr>
                <w:rStyle w:val="Hipercze"/>
                <w:rFonts w:ascii="Open Sans Light" w:hAnsi="Open Sans Light"/>
                <w:noProof/>
              </w:rPr>
              <w:t>3.3.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3 - Wykres Gantta dla projektu</w:t>
            </w:r>
            <w:r>
              <w:rPr>
                <w:noProof/>
                <w:webHidden/>
              </w:rPr>
              <w:tab/>
            </w:r>
            <w:r>
              <w:rPr>
                <w:noProof/>
                <w:webHidden/>
              </w:rPr>
              <w:fldChar w:fldCharType="begin"/>
            </w:r>
            <w:r>
              <w:rPr>
                <w:noProof/>
                <w:webHidden/>
              </w:rPr>
              <w:instrText xml:space="preserve"> PAGEREF _Toc187330152 \h </w:instrText>
            </w:r>
            <w:r>
              <w:rPr>
                <w:noProof/>
                <w:webHidden/>
              </w:rPr>
            </w:r>
            <w:r>
              <w:rPr>
                <w:noProof/>
                <w:webHidden/>
              </w:rPr>
              <w:fldChar w:fldCharType="separate"/>
            </w:r>
            <w:r>
              <w:rPr>
                <w:noProof/>
                <w:webHidden/>
              </w:rPr>
              <w:t>51</w:t>
            </w:r>
            <w:r>
              <w:rPr>
                <w:noProof/>
                <w:webHidden/>
              </w:rPr>
              <w:fldChar w:fldCharType="end"/>
            </w:r>
          </w:hyperlink>
        </w:p>
        <w:p w14:paraId="71B5D701" w14:textId="1DD82934" w:rsidR="00DF1FD5" w:rsidRDefault="00DF1FD5">
          <w:pPr>
            <w:pStyle w:val="Spistreci2"/>
            <w:rPr>
              <w:rFonts w:eastAsiaTheme="minorEastAsia"/>
              <w:noProof/>
              <w:kern w:val="2"/>
              <w:sz w:val="24"/>
              <w:szCs w:val="24"/>
              <w:lang w:eastAsia="pl-PL"/>
              <w14:ligatures w14:val="standardContextual"/>
            </w:rPr>
          </w:pPr>
          <w:hyperlink w:anchor="_Toc187330153" w:history="1">
            <w:r w:rsidRPr="00E53AC0">
              <w:rPr>
                <w:rStyle w:val="Hipercze"/>
                <w:rFonts w:ascii="Open Sans Light" w:hAnsi="Open Sans Light"/>
                <w:noProof/>
              </w:rPr>
              <w:t>3.4.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 – Zgodność z prawem ochrony środowiska</w:t>
            </w:r>
            <w:r>
              <w:rPr>
                <w:noProof/>
                <w:webHidden/>
              </w:rPr>
              <w:tab/>
            </w:r>
            <w:r>
              <w:rPr>
                <w:noProof/>
                <w:webHidden/>
              </w:rPr>
              <w:fldChar w:fldCharType="begin"/>
            </w:r>
            <w:r>
              <w:rPr>
                <w:noProof/>
                <w:webHidden/>
              </w:rPr>
              <w:instrText xml:space="preserve"> PAGEREF _Toc187330153 \h </w:instrText>
            </w:r>
            <w:r>
              <w:rPr>
                <w:noProof/>
                <w:webHidden/>
              </w:rPr>
            </w:r>
            <w:r>
              <w:rPr>
                <w:noProof/>
                <w:webHidden/>
              </w:rPr>
              <w:fldChar w:fldCharType="separate"/>
            </w:r>
            <w:r>
              <w:rPr>
                <w:noProof/>
                <w:webHidden/>
              </w:rPr>
              <w:t>52</w:t>
            </w:r>
            <w:r>
              <w:rPr>
                <w:noProof/>
                <w:webHidden/>
              </w:rPr>
              <w:fldChar w:fldCharType="end"/>
            </w:r>
          </w:hyperlink>
        </w:p>
        <w:p w14:paraId="68063AE5" w14:textId="15F864F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4" w:history="1">
            <w:r w:rsidRPr="00E53AC0">
              <w:rPr>
                <w:rStyle w:val="Hipercze"/>
                <w:rFonts w:ascii="Open Sans Light" w:hAnsi="Open Sans Light"/>
                <w:noProof/>
              </w:rPr>
              <w:t>3.4.1.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4.1 - Deklaracja organu odpowiedzialnego za monitorowanie obszarów Natura 2000</w:t>
            </w:r>
            <w:r>
              <w:rPr>
                <w:noProof/>
                <w:webHidden/>
              </w:rPr>
              <w:tab/>
            </w:r>
            <w:r>
              <w:rPr>
                <w:noProof/>
                <w:webHidden/>
              </w:rPr>
              <w:fldChar w:fldCharType="begin"/>
            </w:r>
            <w:r>
              <w:rPr>
                <w:noProof/>
                <w:webHidden/>
              </w:rPr>
              <w:instrText xml:space="preserve"> PAGEREF _Toc187330154 \h </w:instrText>
            </w:r>
            <w:r>
              <w:rPr>
                <w:noProof/>
                <w:webHidden/>
              </w:rPr>
            </w:r>
            <w:r>
              <w:rPr>
                <w:noProof/>
                <w:webHidden/>
              </w:rPr>
              <w:fldChar w:fldCharType="separate"/>
            </w:r>
            <w:r>
              <w:rPr>
                <w:noProof/>
                <w:webHidden/>
              </w:rPr>
              <w:t>55</w:t>
            </w:r>
            <w:r>
              <w:rPr>
                <w:noProof/>
                <w:webHidden/>
              </w:rPr>
              <w:fldChar w:fldCharType="end"/>
            </w:r>
          </w:hyperlink>
        </w:p>
        <w:p w14:paraId="520E5502" w14:textId="33DA7FFC"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5" w:history="1">
            <w:r w:rsidRPr="00E53AC0">
              <w:rPr>
                <w:rStyle w:val="Hipercze"/>
                <w:rFonts w:ascii="Open Sans Light" w:hAnsi="Open Sans Light"/>
                <w:noProof/>
              </w:rPr>
              <w:t>3.4.2.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4.2 - Informacja właściwego organu odpowiedzialnego za gospodarkę wodną</w:t>
            </w:r>
            <w:r>
              <w:rPr>
                <w:noProof/>
                <w:webHidden/>
              </w:rPr>
              <w:tab/>
            </w:r>
            <w:r>
              <w:rPr>
                <w:noProof/>
                <w:webHidden/>
              </w:rPr>
              <w:fldChar w:fldCharType="begin"/>
            </w:r>
            <w:r>
              <w:rPr>
                <w:noProof/>
                <w:webHidden/>
              </w:rPr>
              <w:instrText xml:space="preserve"> PAGEREF _Toc187330155 \h </w:instrText>
            </w:r>
            <w:r>
              <w:rPr>
                <w:noProof/>
                <w:webHidden/>
              </w:rPr>
            </w:r>
            <w:r>
              <w:rPr>
                <w:noProof/>
                <w:webHidden/>
              </w:rPr>
              <w:fldChar w:fldCharType="separate"/>
            </w:r>
            <w:r>
              <w:rPr>
                <w:noProof/>
                <w:webHidden/>
              </w:rPr>
              <w:t>55</w:t>
            </w:r>
            <w:r>
              <w:rPr>
                <w:noProof/>
                <w:webHidden/>
              </w:rPr>
              <w:fldChar w:fldCharType="end"/>
            </w:r>
          </w:hyperlink>
        </w:p>
        <w:p w14:paraId="0AE00433" w14:textId="32E1A72D"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6" w:history="1">
            <w:r w:rsidRPr="00E53AC0">
              <w:rPr>
                <w:rStyle w:val="Hipercze"/>
                <w:rFonts w:ascii="Open Sans Light" w:hAnsi="Open Sans Light"/>
                <w:noProof/>
              </w:rPr>
              <w:t>3.4.3.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4.3 – Wykaz decyzji o uwarunkowaniach środowiskowych wraz z potwierdzeniem ich zgodności z zakresem projektu</w:t>
            </w:r>
            <w:r>
              <w:rPr>
                <w:noProof/>
                <w:webHidden/>
              </w:rPr>
              <w:tab/>
            </w:r>
            <w:r>
              <w:rPr>
                <w:noProof/>
                <w:webHidden/>
              </w:rPr>
              <w:fldChar w:fldCharType="begin"/>
            </w:r>
            <w:r>
              <w:rPr>
                <w:noProof/>
                <w:webHidden/>
              </w:rPr>
              <w:instrText xml:space="preserve"> PAGEREF _Toc187330156 \h </w:instrText>
            </w:r>
            <w:r>
              <w:rPr>
                <w:noProof/>
                <w:webHidden/>
              </w:rPr>
            </w:r>
            <w:r>
              <w:rPr>
                <w:noProof/>
                <w:webHidden/>
              </w:rPr>
              <w:fldChar w:fldCharType="separate"/>
            </w:r>
            <w:r>
              <w:rPr>
                <w:noProof/>
                <w:webHidden/>
              </w:rPr>
              <w:t>55</w:t>
            </w:r>
            <w:r>
              <w:rPr>
                <w:noProof/>
                <w:webHidden/>
              </w:rPr>
              <w:fldChar w:fldCharType="end"/>
            </w:r>
          </w:hyperlink>
        </w:p>
        <w:p w14:paraId="4F0DBD2B" w14:textId="461BFC67"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7" w:history="1">
            <w:r w:rsidRPr="00E53AC0">
              <w:rPr>
                <w:rStyle w:val="Hipercze"/>
                <w:rFonts w:ascii="Open Sans Light" w:hAnsi="Open Sans Light"/>
                <w:noProof/>
              </w:rPr>
              <w:t>3.4.4.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4.4 – Dokumenty opisane w pkt 9 oraz pkt 10 Załącznika 4</w:t>
            </w:r>
            <w:r>
              <w:rPr>
                <w:noProof/>
                <w:webHidden/>
              </w:rPr>
              <w:tab/>
            </w:r>
            <w:r>
              <w:rPr>
                <w:noProof/>
                <w:webHidden/>
              </w:rPr>
              <w:fldChar w:fldCharType="begin"/>
            </w:r>
            <w:r>
              <w:rPr>
                <w:noProof/>
                <w:webHidden/>
              </w:rPr>
              <w:instrText xml:space="preserve"> PAGEREF _Toc187330157 \h </w:instrText>
            </w:r>
            <w:r>
              <w:rPr>
                <w:noProof/>
                <w:webHidden/>
              </w:rPr>
            </w:r>
            <w:r>
              <w:rPr>
                <w:noProof/>
                <w:webHidden/>
              </w:rPr>
              <w:fldChar w:fldCharType="separate"/>
            </w:r>
            <w:r>
              <w:rPr>
                <w:noProof/>
                <w:webHidden/>
              </w:rPr>
              <w:t>55</w:t>
            </w:r>
            <w:r>
              <w:rPr>
                <w:noProof/>
                <w:webHidden/>
              </w:rPr>
              <w:fldChar w:fldCharType="end"/>
            </w:r>
          </w:hyperlink>
        </w:p>
        <w:p w14:paraId="5D1EEDA4" w14:textId="198006C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8" w:history="1">
            <w:r w:rsidRPr="00E53AC0">
              <w:rPr>
                <w:rStyle w:val="Hipercze"/>
                <w:rFonts w:ascii="Open Sans Light" w:hAnsi="Open Sans Light"/>
                <w:noProof/>
              </w:rPr>
              <w:t>3.4.5.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4.5 – Wykaz dokumentów gromadzonych w celu potwierdzenia spełnienia zasady DNSH w całym cyklu życia projektu</w:t>
            </w:r>
            <w:r>
              <w:rPr>
                <w:noProof/>
                <w:webHidden/>
              </w:rPr>
              <w:tab/>
            </w:r>
            <w:r>
              <w:rPr>
                <w:noProof/>
                <w:webHidden/>
              </w:rPr>
              <w:fldChar w:fldCharType="begin"/>
            </w:r>
            <w:r>
              <w:rPr>
                <w:noProof/>
                <w:webHidden/>
              </w:rPr>
              <w:instrText xml:space="preserve"> PAGEREF _Toc187330158 \h </w:instrText>
            </w:r>
            <w:r>
              <w:rPr>
                <w:noProof/>
                <w:webHidden/>
              </w:rPr>
            </w:r>
            <w:r>
              <w:rPr>
                <w:noProof/>
                <w:webHidden/>
              </w:rPr>
              <w:fldChar w:fldCharType="separate"/>
            </w:r>
            <w:r>
              <w:rPr>
                <w:noProof/>
                <w:webHidden/>
              </w:rPr>
              <w:t>55</w:t>
            </w:r>
            <w:r>
              <w:rPr>
                <w:noProof/>
                <w:webHidden/>
              </w:rPr>
              <w:fldChar w:fldCharType="end"/>
            </w:r>
          </w:hyperlink>
        </w:p>
        <w:p w14:paraId="068F9050" w14:textId="45C371C6" w:rsidR="00DF1FD5" w:rsidRDefault="00DF1FD5">
          <w:pPr>
            <w:pStyle w:val="Spistreci2"/>
            <w:rPr>
              <w:rFonts w:eastAsiaTheme="minorEastAsia"/>
              <w:noProof/>
              <w:kern w:val="2"/>
              <w:sz w:val="24"/>
              <w:szCs w:val="24"/>
              <w:lang w:eastAsia="pl-PL"/>
              <w14:ligatures w14:val="standardContextual"/>
            </w:rPr>
          </w:pPr>
          <w:hyperlink w:anchor="_Toc187330159" w:history="1">
            <w:r w:rsidRPr="00E53AC0">
              <w:rPr>
                <w:rStyle w:val="Hipercze"/>
                <w:rFonts w:ascii="Open Sans Light" w:hAnsi="Open Sans Light"/>
                <w:noProof/>
              </w:rPr>
              <w:t>3.5.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5 – Działania informacyjno-promocyjne</w:t>
            </w:r>
            <w:r>
              <w:rPr>
                <w:noProof/>
                <w:webHidden/>
              </w:rPr>
              <w:tab/>
            </w:r>
            <w:r>
              <w:rPr>
                <w:noProof/>
                <w:webHidden/>
              </w:rPr>
              <w:fldChar w:fldCharType="begin"/>
            </w:r>
            <w:r>
              <w:rPr>
                <w:noProof/>
                <w:webHidden/>
              </w:rPr>
              <w:instrText xml:space="preserve"> PAGEREF _Toc187330159 \h </w:instrText>
            </w:r>
            <w:r>
              <w:rPr>
                <w:noProof/>
                <w:webHidden/>
              </w:rPr>
            </w:r>
            <w:r>
              <w:rPr>
                <w:noProof/>
                <w:webHidden/>
              </w:rPr>
              <w:fldChar w:fldCharType="separate"/>
            </w:r>
            <w:r>
              <w:rPr>
                <w:noProof/>
                <w:webHidden/>
              </w:rPr>
              <w:t>56</w:t>
            </w:r>
            <w:r>
              <w:rPr>
                <w:noProof/>
                <w:webHidden/>
              </w:rPr>
              <w:fldChar w:fldCharType="end"/>
            </w:r>
          </w:hyperlink>
        </w:p>
        <w:p w14:paraId="4C9FF779" w14:textId="2E9D3CD7" w:rsidR="00DF1FD5" w:rsidRDefault="00DF1FD5">
          <w:pPr>
            <w:pStyle w:val="Spistreci2"/>
            <w:rPr>
              <w:rFonts w:eastAsiaTheme="minorEastAsia"/>
              <w:noProof/>
              <w:kern w:val="2"/>
              <w:sz w:val="24"/>
              <w:szCs w:val="24"/>
              <w:lang w:eastAsia="pl-PL"/>
              <w14:ligatures w14:val="standardContextual"/>
            </w:rPr>
          </w:pPr>
          <w:hyperlink w:anchor="_Toc187330160" w:history="1">
            <w:r w:rsidRPr="00E53AC0">
              <w:rPr>
                <w:rStyle w:val="Hipercze"/>
                <w:rFonts w:ascii="Open Sans Light" w:hAnsi="Open Sans Light"/>
                <w:noProof/>
              </w:rPr>
              <w:t>3.6.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6 - Analiza zgodności aglomeracji z Dyrektywą nr 91/271/EWG</w:t>
            </w:r>
            <w:r>
              <w:rPr>
                <w:noProof/>
                <w:webHidden/>
              </w:rPr>
              <w:tab/>
            </w:r>
            <w:r>
              <w:rPr>
                <w:noProof/>
                <w:webHidden/>
              </w:rPr>
              <w:fldChar w:fldCharType="begin"/>
            </w:r>
            <w:r>
              <w:rPr>
                <w:noProof/>
                <w:webHidden/>
              </w:rPr>
              <w:instrText xml:space="preserve"> PAGEREF _Toc187330160 \h </w:instrText>
            </w:r>
            <w:r>
              <w:rPr>
                <w:noProof/>
                <w:webHidden/>
              </w:rPr>
            </w:r>
            <w:r>
              <w:rPr>
                <w:noProof/>
                <w:webHidden/>
              </w:rPr>
              <w:fldChar w:fldCharType="separate"/>
            </w:r>
            <w:r>
              <w:rPr>
                <w:noProof/>
                <w:webHidden/>
              </w:rPr>
              <w:t>56</w:t>
            </w:r>
            <w:r>
              <w:rPr>
                <w:noProof/>
                <w:webHidden/>
              </w:rPr>
              <w:fldChar w:fldCharType="end"/>
            </w:r>
          </w:hyperlink>
        </w:p>
        <w:p w14:paraId="2FE5AF74" w14:textId="5078D83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1" w:history="1">
            <w:r w:rsidRPr="00E53AC0">
              <w:rPr>
                <w:rStyle w:val="Hipercze"/>
                <w:rFonts w:ascii="Open Sans Light" w:hAnsi="Open Sans Light"/>
                <w:noProof/>
              </w:rPr>
              <w:t>3.6.1.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6.1. - Tabela dotycząca zgodności z dyrektywą ściekową</w:t>
            </w:r>
            <w:r>
              <w:rPr>
                <w:noProof/>
                <w:webHidden/>
              </w:rPr>
              <w:tab/>
            </w:r>
            <w:r>
              <w:rPr>
                <w:noProof/>
                <w:webHidden/>
              </w:rPr>
              <w:fldChar w:fldCharType="begin"/>
            </w:r>
            <w:r>
              <w:rPr>
                <w:noProof/>
                <w:webHidden/>
              </w:rPr>
              <w:instrText xml:space="preserve"> PAGEREF _Toc187330161 \h </w:instrText>
            </w:r>
            <w:r>
              <w:rPr>
                <w:noProof/>
                <w:webHidden/>
              </w:rPr>
            </w:r>
            <w:r>
              <w:rPr>
                <w:noProof/>
                <w:webHidden/>
              </w:rPr>
              <w:fldChar w:fldCharType="separate"/>
            </w:r>
            <w:r>
              <w:rPr>
                <w:noProof/>
                <w:webHidden/>
              </w:rPr>
              <w:t>56</w:t>
            </w:r>
            <w:r>
              <w:rPr>
                <w:noProof/>
                <w:webHidden/>
              </w:rPr>
              <w:fldChar w:fldCharType="end"/>
            </w:r>
          </w:hyperlink>
        </w:p>
        <w:p w14:paraId="1988CE75" w14:textId="6273B591"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2" w:history="1">
            <w:r w:rsidRPr="00E53AC0">
              <w:rPr>
                <w:rStyle w:val="Hipercze"/>
                <w:rFonts w:ascii="Open Sans Light" w:hAnsi="Open Sans Light"/>
                <w:noProof/>
              </w:rPr>
              <w:t>3.6.2.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6.2 - Aktualizacja danych nt. aglomeracji</w:t>
            </w:r>
            <w:r>
              <w:rPr>
                <w:noProof/>
                <w:webHidden/>
              </w:rPr>
              <w:tab/>
            </w:r>
            <w:r>
              <w:rPr>
                <w:noProof/>
                <w:webHidden/>
              </w:rPr>
              <w:fldChar w:fldCharType="begin"/>
            </w:r>
            <w:r>
              <w:rPr>
                <w:noProof/>
                <w:webHidden/>
              </w:rPr>
              <w:instrText xml:space="preserve"> PAGEREF _Toc187330162 \h </w:instrText>
            </w:r>
            <w:r>
              <w:rPr>
                <w:noProof/>
                <w:webHidden/>
              </w:rPr>
            </w:r>
            <w:r>
              <w:rPr>
                <w:noProof/>
                <w:webHidden/>
              </w:rPr>
              <w:fldChar w:fldCharType="separate"/>
            </w:r>
            <w:r>
              <w:rPr>
                <w:noProof/>
                <w:webHidden/>
              </w:rPr>
              <w:t>56</w:t>
            </w:r>
            <w:r>
              <w:rPr>
                <w:noProof/>
                <w:webHidden/>
              </w:rPr>
              <w:fldChar w:fldCharType="end"/>
            </w:r>
          </w:hyperlink>
        </w:p>
        <w:p w14:paraId="306525C3" w14:textId="39E319D0" w:rsidR="00DF1FD5" w:rsidRDefault="00DF1FD5">
          <w:pPr>
            <w:pStyle w:val="Spistreci2"/>
            <w:rPr>
              <w:rFonts w:eastAsiaTheme="minorEastAsia"/>
              <w:noProof/>
              <w:kern w:val="2"/>
              <w:sz w:val="24"/>
              <w:szCs w:val="24"/>
              <w:lang w:eastAsia="pl-PL"/>
              <w14:ligatures w14:val="standardContextual"/>
            </w:rPr>
          </w:pPr>
          <w:hyperlink w:anchor="_Toc187330163" w:history="1">
            <w:r w:rsidRPr="00E53AC0">
              <w:rPr>
                <w:rStyle w:val="Hipercze"/>
                <w:rFonts w:ascii="Open Sans Light" w:hAnsi="Open Sans Light"/>
                <w:noProof/>
              </w:rPr>
              <w:t>3.7.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7 - Oświadczenie o zgodności z wieloletnim planem rozwoju i modernizacji urządzeń wodociągowych i urządzeń kanalizacyjnych, o którym mowa w art. 21 ust. 1 ustawy z dnia 7 czerwca 2001 r. o zbiorowym zaopatrzeniu w wodę i zbiorowym odprowadzaniu ścieków, a w przypadku jego braku zgodność z kierunkami rozwoju gminy określonymi w studium uwarunkowań i kierunków zagospodarowania przestrzennego gminy</w:t>
            </w:r>
            <w:r>
              <w:rPr>
                <w:noProof/>
                <w:webHidden/>
              </w:rPr>
              <w:tab/>
            </w:r>
            <w:r>
              <w:rPr>
                <w:noProof/>
                <w:webHidden/>
              </w:rPr>
              <w:tab/>
            </w:r>
            <w:r>
              <w:rPr>
                <w:noProof/>
                <w:webHidden/>
              </w:rPr>
              <w:fldChar w:fldCharType="begin"/>
            </w:r>
            <w:r>
              <w:rPr>
                <w:noProof/>
                <w:webHidden/>
              </w:rPr>
              <w:instrText xml:space="preserve"> PAGEREF _Toc187330163 \h </w:instrText>
            </w:r>
            <w:r>
              <w:rPr>
                <w:noProof/>
                <w:webHidden/>
              </w:rPr>
            </w:r>
            <w:r>
              <w:rPr>
                <w:noProof/>
                <w:webHidden/>
              </w:rPr>
              <w:fldChar w:fldCharType="separate"/>
            </w:r>
            <w:r>
              <w:rPr>
                <w:noProof/>
                <w:webHidden/>
              </w:rPr>
              <w:t>56</w:t>
            </w:r>
            <w:r>
              <w:rPr>
                <w:noProof/>
                <w:webHidden/>
              </w:rPr>
              <w:fldChar w:fldCharType="end"/>
            </w:r>
          </w:hyperlink>
        </w:p>
        <w:p w14:paraId="336679B7" w14:textId="0A794742" w:rsidR="00DF1FD5" w:rsidRDefault="00DF1FD5">
          <w:pPr>
            <w:pStyle w:val="Spistreci2"/>
            <w:rPr>
              <w:rFonts w:eastAsiaTheme="minorEastAsia"/>
              <w:noProof/>
              <w:kern w:val="2"/>
              <w:sz w:val="24"/>
              <w:szCs w:val="24"/>
              <w:lang w:eastAsia="pl-PL"/>
              <w14:ligatures w14:val="standardContextual"/>
            </w:rPr>
          </w:pPr>
          <w:hyperlink w:anchor="_Toc187330164" w:history="1">
            <w:r w:rsidRPr="00E53AC0">
              <w:rPr>
                <w:rStyle w:val="Hipercze"/>
                <w:rFonts w:ascii="Open Sans Light" w:hAnsi="Open Sans Light"/>
                <w:noProof/>
              </w:rPr>
              <w:t>3.8.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8 - Wykaz zadań objętych przedsięwzięciem wymagających pozwolenia na budowę lub zgłoszenia zamiaru budowy/wykonania robót budowlanych niewymagających pozwolenia na budowę</w:t>
            </w:r>
            <w:r>
              <w:rPr>
                <w:noProof/>
                <w:webHidden/>
              </w:rPr>
              <w:tab/>
            </w:r>
            <w:r>
              <w:rPr>
                <w:noProof/>
                <w:webHidden/>
              </w:rPr>
              <w:fldChar w:fldCharType="begin"/>
            </w:r>
            <w:r>
              <w:rPr>
                <w:noProof/>
                <w:webHidden/>
              </w:rPr>
              <w:instrText xml:space="preserve"> PAGEREF _Toc187330164 \h </w:instrText>
            </w:r>
            <w:r>
              <w:rPr>
                <w:noProof/>
                <w:webHidden/>
              </w:rPr>
            </w:r>
            <w:r>
              <w:rPr>
                <w:noProof/>
                <w:webHidden/>
              </w:rPr>
              <w:fldChar w:fldCharType="separate"/>
            </w:r>
            <w:r>
              <w:rPr>
                <w:noProof/>
                <w:webHidden/>
              </w:rPr>
              <w:t>56</w:t>
            </w:r>
            <w:r>
              <w:rPr>
                <w:noProof/>
                <w:webHidden/>
              </w:rPr>
              <w:fldChar w:fldCharType="end"/>
            </w:r>
          </w:hyperlink>
        </w:p>
        <w:p w14:paraId="7D582D14" w14:textId="2DCD3942" w:rsidR="00DF1FD5" w:rsidRDefault="00DF1FD5">
          <w:pPr>
            <w:pStyle w:val="Spistreci2"/>
            <w:rPr>
              <w:rFonts w:eastAsiaTheme="minorEastAsia"/>
              <w:noProof/>
              <w:kern w:val="2"/>
              <w:sz w:val="24"/>
              <w:szCs w:val="24"/>
              <w:lang w:eastAsia="pl-PL"/>
              <w14:ligatures w14:val="standardContextual"/>
            </w:rPr>
          </w:pPr>
          <w:hyperlink w:anchor="_Toc187330165" w:history="1">
            <w:r w:rsidRPr="00E53AC0">
              <w:rPr>
                <w:rStyle w:val="Hipercze"/>
                <w:rFonts w:ascii="Open Sans Light" w:hAnsi="Open Sans Light"/>
                <w:noProof/>
              </w:rPr>
              <w:t>3.9.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9 - Wykaz decyzji o warunkach zabudowy i zagospodarowania terenu/miejscowych planów zagospodarowania przestrzennego</w:t>
            </w:r>
            <w:r>
              <w:rPr>
                <w:noProof/>
                <w:webHidden/>
              </w:rPr>
              <w:tab/>
            </w:r>
            <w:r>
              <w:rPr>
                <w:noProof/>
                <w:webHidden/>
              </w:rPr>
              <w:fldChar w:fldCharType="begin"/>
            </w:r>
            <w:r>
              <w:rPr>
                <w:noProof/>
                <w:webHidden/>
              </w:rPr>
              <w:instrText xml:space="preserve"> PAGEREF _Toc187330165 \h </w:instrText>
            </w:r>
            <w:r>
              <w:rPr>
                <w:noProof/>
                <w:webHidden/>
              </w:rPr>
            </w:r>
            <w:r>
              <w:rPr>
                <w:noProof/>
                <w:webHidden/>
              </w:rPr>
              <w:fldChar w:fldCharType="separate"/>
            </w:r>
            <w:r>
              <w:rPr>
                <w:noProof/>
                <w:webHidden/>
              </w:rPr>
              <w:t>56</w:t>
            </w:r>
            <w:r>
              <w:rPr>
                <w:noProof/>
                <w:webHidden/>
              </w:rPr>
              <w:fldChar w:fldCharType="end"/>
            </w:r>
          </w:hyperlink>
        </w:p>
        <w:p w14:paraId="3AC66309" w14:textId="4373F76E" w:rsidR="00DF1FD5" w:rsidRDefault="00DF1FD5">
          <w:pPr>
            <w:pStyle w:val="Spistreci2"/>
            <w:rPr>
              <w:rFonts w:eastAsiaTheme="minorEastAsia"/>
              <w:noProof/>
              <w:kern w:val="2"/>
              <w:sz w:val="24"/>
              <w:szCs w:val="24"/>
              <w:lang w:eastAsia="pl-PL"/>
              <w14:ligatures w14:val="standardContextual"/>
            </w:rPr>
          </w:pPr>
          <w:hyperlink w:anchor="_Toc187330166" w:history="1">
            <w:r w:rsidRPr="00E53AC0">
              <w:rPr>
                <w:rStyle w:val="Hipercze"/>
                <w:rFonts w:ascii="Open Sans Light" w:hAnsi="Open Sans Light"/>
                <w:noProof/>
              </w:rPr>
              <w:t>3.10.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10 - Porozumienie zawarte pomiędzy wnioskodawcą a podmiotem, który jest upoważniony do ponoszenia wydatków kwalifikowanych w okresie wdrażania projektu</w:t>
            </w:r>
            <w:r>
              <w:rPr>
                <w:noProof/>
                <w:webHidden/>
              </w:rPr>
              <w:tab/>
            </w:r>
            <w:r>
              <w:rPr>
                <w:noProof/>
                <w:webHidden/>
              </w:rPr>
              <w:tab/>
            </w:r>
            <w:r>
              <w:rPr>
                <w:noProof/>
                <w:webHidden/>
              </w:rPr>
              <w:tab/>
            </w:r>
            <w:r>
              <w:rPr>
                <w:noProof/>
                <w:webHidden/>
              </w:rPr>
              <w:fldChar w:fldCharType="begin"/>
            </w:r>
            <w:r>
              <w:rPr>
                <w:noProof/>
                <w:webHidden/>
              </w:rPr>
              <w:instrText xml:space="preserve"> PAGEREF _Toc187330166 \h </w:instrText>
            </w:r>
            <w:r>
              <w:rPr>
                <w:noProof/>
                <w:webHidden/>
              </w:rPr>
            </w:r>
            <w:r>
              <w:rPr>
                <w:noProof/>
                <w:webHidden/>
              </w:rPr>
              <w:fldChar w:fldCharType="separate"/>
            </w:r>
            <w:r>
              <w:rPr>
                <w:noProof/>
                <w:webHidden/>
              </w:rPr>
              <w:t>57</w:t>
            </w:r>
            <w:r>
              <w:rPr>
                <w:noProof/>
                <w:webHidden/>
              </w:rPr>
              <w:fldChar w:fldCharType="end"/>
            </w:r>
          </w:hyperlink>
        </w:p>
        <w:p w14:paraId="67D21307" w14:textId="2CD92EA3" w:rsidR="00DF1FD5" w:rsidRDefault="00DF1FD5">
          <w:pPr>
            <w:pStyle w:val="Spistreci2"/>
            <w:rPr>
              <w:rFonts w:eastAsiaTheme="minorEastAsia"/>
              <w:noProof/>
              <w:kern w:val="2"/>
              <w:sz w:val="24"/>
              <w:szCs w:val="24"/>
              <w:lang w:eastAsia="pl-PL"/>
              <w14:ligatures w14:val="standardContextual"/>
            </w:rPr>
          </w:pPr>
          <w:hyperlink w:anchor="_Toc187330167" w:history="1">
            <w:r w:rsidRPr="00E53AC0">
              <w:rPr>
                <w:rStyle w:val="Hipercze"/>
                <w:rFonts w:ascii="Open Sans Light" w:hAnsi="Open Sans Light"/>
                <w:noProof/>
              </w:rPr>
              <w:t>3.11.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11 – Dokumenty potwierdzające, że podmiot jest uprawniony do ubiegania się o przyznanie dofinansowania w ramach danego naboru; Uchwała Rady Gminy w sprawie deklaracji wprowadzenia przewidzianych w Studium Wykonalności dopłat do taryf dla zbioroego zaopatrzenia w wodę i zbiorowego odprowadzania ścieków</w:t>
            </w:r>
            <w:r>
              <w:rPr>
                <w:noProof/>
                <w:webHidden/>
              </w:rPr>
              <w:tab/>
            </w:r>
            <w:r>
              <w:rPr>
                <w:noProof/>
                <w:webHidden/>
              </w:rPr>
              <w:tab/>
            </w:r>
            <w:r>
              <w:rPr>
                <w:noProof/>
                <w:webHidden/>
              </w:rPr>
              <w:tab/>
            </w:r>
            <w:r>
              <w:rPr>
                <w:noProof/>
                <w:webHidden/>
              </w:rPr>
              <w:fldChar w:fldCharType="begin"/>
            </w:r>
            <w:r>
              <w:rPr>
                <w:noProof/>
                <w:webHidden/>
              </w:rPr>
              <w:instrText xml:space="preserve"> PAGEREF _Toc187330167 \h </w:instrText>
            </w:r>
            <w:r>
              <w:rPr>
                <w:noProof/>
                <w:webHidden/>
              </w:rPr>
            </w:r>
            <w:r>
              <w:rPr>
                <w:noProof/>
                <w:webHidden/>
              </w:rPr>
              <w:fldChar w:fldCharType="separate"/>
            </w:r>
            <w:r>
              <w:rPr>
                <w:noProof/>
                <w:webHidden/>
              </w:rPr>
              <w:t>57</w:t>
            </w:r>
            <w:r>
              <w:rPr>
                <w:noProof/>
                <w:webHidden/>
              </w:rPr>
              <w:fldChar w:fldCharType="end"/>
            </w:r>
          </w:hyperlink>
        </w:p>
        <w:p w14:paraId="0130EDAE" w14:textId="08A65B3E" w:rsidR="00DF1FD5" w:rsidRDefault="00DF1FD5">
          <w:pPr>
            <w:pStyle w:val="Spistreci2"/>
            <w:rPr>
              <w:rFonts w:eastAsiaTheme="minorEastAsia"/>
              <w:noProof/>
              <w:kern w:val="2"/>
              <w:sz w:val="24"/>
              <w:szCs w:val="24"/>
              <w:lang w:eastAsia="pl-PL"/>
              <w14:ligatures w14:val="standardContextual"/>
            </w:rPr>
          </w:pPr>
          <w:hyperlink w:anchor="_Toc187330168" w:history="1">
            <w:r w:rsidRPr="00E53AC0">
              <w:rPr>
                <w:rStyle w:val="Hipercze"/>
                <w:rFonts w:ascii="Open Sans Light" w:hAnsi="Open Sans Light"/>
                <w:noProof/>
              </w:rPr>
              <w:t>3.12.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12 - Procedury (tryb postępowania) wnioskodawcy w obszarze zawierania umów dla zadań objętych projektem do umów, do których nie stosuje się ustawy Prawo zamówień publicznych</w:t>
            </w:r>
            <w:r>
              <w:rPr>
                <w:noProof/>
                <w:webHidden/>
              </w:rPr>
              <w:tab/>
            </w:r>
            <w:r>
              <w:rPr>
                <w:noProof/>
                <w:webHidden/>
              </w:rPr>
              <w:fldChar w:fldCharType="begin"/>
            </w:r>
            <w:r>
              <w:rPr>
                <w:noProof/>
                <w:webHidden/>
              </w:rPr>
              <w:instrText xml:space="preserve"> PAGEREF _Toc187330168 \h </w:instrText>
            </w:r>
            <w:r>
              <w:rPr>
                <w:noProof/>
                <w:webHidden/>
              </w:rPr>
            </w:r>
            <w:r>
              <w:rPr>
                <w:noProof/>
                <w:webHidden/>
              </w:rPr>
              <w:fldChar w:fldCharType="separate"/>
            </w:r>
            <w:r>
              <w:rPr>
                <w:noProof/>
                <w:webHidden/>
              </w:rPr>
              <w:t>57</w:t>
            </w:r>
            <w:r>
              <w:rPr>
                <w:noProof/>
                <w:webHidden/>
              </w:rPr>
              <w:fldChar w:fldCharType="end"/>
            </w:r>
          </w:hyperlink>
        </w:p>
        <w:p w14:paraId="4D1AE289" w14:textId="152CCB49" w:rsidR="00DF1FD5" w:rsidRDefault="00DF1FD5">
          <w:pPr>
            <w:pStyle w:val="Spistreci2"/>
            <w:rPr>
              <w:rFonts w:eastAsiaTheme="minorEastAsia"/>
              <w:noProof/>
              <w:kern w:val="2"/>
              <w:sz w:val="24"/>
              <w:szCs w:val="24"/>
              <w:lang w:eastAsia="pl-PL"/>
              <w14:ligatures w14:val="standardContextual"/>
            </w:rPr>
          </w:pPr>
          <w:hyperlink w:anchor="_Toc187330169" w:history="1">
            <w:r w:rsidRPr="00E53AC0">
              <w:rPr>
                <w:rStyle w:val="Hipercze"/>
                <w:rFonts w:ascii="Open Sans Light" w:hAnsi="Open Sans Light"/>
                <w:noProof/>
              </w:rPr>
              <w:t>3.13.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13 – Wyliczenie jednostkowego rezultatu projektu</w:t>
            </w:r>
            <w:r>
              <w:rPr>
                <w:noProof/>
                <w:webHidden/>
              </w:rPr>
              <w:tab/>
            </w:r>
            <w:r>
              <w:rPr>
                <w:noProof/>
                <w:webHidden/>
              </w:rPr>
              <w:fldChar w:fldCharType="begin"/>
            </w:r>
            <w:r>
              <w:rPr>
                <w:noProof/>
                <w:webHidden/>
              </w:rPr>
              <w:instrText xml:space="preserve"> PAGEREF _Toc187330169 \h </w:instrText>
            </w:r>
            <w:r>
              <w:rPr>
                <w:noProof/>
                <w:webHidden/>
              </w:rPr>
            </w:r>
            <w:r>
              <w:rPr>
                <w:noProof/>
                <w:webHidden/>
              </w:rPr>
              <w:fldChar w:fldCharType="separate"/>
            </w:r>
            <w:r>
              <w:rPr>
                <w:noProof/>
                <w:webHidden/>
              </w:rPr>
              <w:t>58</w:t>
            </w:r>
            <w:r>
              <w:rPr>
                <w:noProof/>
                <w:webHidden/>
              </w:rPr>
              <w:fldChar w:fldCharType="end"/>
            </w:r>
          </w:hyperlink>
        </w:p>
        <w:p w14:paraId="1B716FB3" w14:textId="5E1DFB06" w:rsidR="00DF1FD5" w:rsidRDefault="00DF1FD5">
          <w:pPr>
            <w:pStyle w:val="Spistreci2"/>
            <w:rPr>
              <w:rFonts w:eastAsiaTheme="minorEastAsia"/>
              <w:noProof/>
              <w:kern w:val="2"/>
              <w:sz w:val="24"/>
              <w:szCs w:val="24"/>
              <w:lang w:eastAsia="pl-PL"/>
              <w14:ligatures w14:val="standardContextual"/>
            </w:rPr>
          </w:pPr>
          <w:hyperlink w:anchor="_Toc187330170" w:history="1">
            <w:r w:rsidRPr="00E53AC0">
              <w:rPr>
                <w:rStyle w:val="Hipercze"/>
                <w:rFonts w:ascii="Open Sans Light" w:hAnsi="Open Sans Light"/>
                <w:noProof/>
              </w:rPr>
              <w:t>3.14.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14 - Dokumenty formalno-prawne wnioskodawcy</w:t>
            </w:r>
            <w:r>
              <w:rPr>
                <w:noProof/>
                <w:webHidden/>
              </w:rPr>
              <w:tab/>
            </w:r>
            <w:r>
              <w:rPr>
                <w:noProof/>
                <w:webHidden/>
              </w:rPr>
              <w:fldChar w:fldCharType="begin"/>
            </w:r>
            <w:r>
              <w:rPr>
                <w:noProof/>
                <w:webHidden/>
              </w:rPr>
              <w:instrText xml:space="preserve"> PAGEREF _Toc187330170 \h </w:instrText>
            </w:r>
            <w:r>
              <w:rPr>
                <w:noProof/>
                <w:webHidden/>
              </w:rPr>
            </w:r>
            <w:r>
              <w:rPr>
                <w:noProof/>
                <w:webHidden/>
              </w:rPr>
              <w:fldChar w:fldCharType="separate"/>
            </w:r>
            <w:r>
              <w:rPr>
                <w:noProof/>
                <w:webHidden/>
              </w:rPr>
              <w:t>58</w:t>
            </w:r>
            <w:r>
              <w:rPr>
                <w:noProof/>
                <w:webHidden/>
              </w:rPr>
              <w:fldChar w:fldCharType="end"/>
            </w:r>
          </w:hyperlink>
        </w:p>
        <w:p w14:paraId="69D6E15E" w14:textId="406277E2" w:rsidR="00DF1FD5" w:rsidRDefault="00DF1FD5">
          <w:pPr>
            <w:pStyle w:val="Spistreci2"/>
            <w:rPr>
              <w:rFonts w:eastAsiaTheme="minorEastAsia"/>
              <w:noProof/>
              <w:kern w:val="2"/>
              <w:sz w:val="24"/>
              <w:szCs w:val="24"/>
              <w:lang w:eastAsia="pl-PL"/>
              <w14:ligatures w14:val="standardContextual"/>
            </w:rPr>
          </w:pPr>
          <w:hyperlink w:anchor="_Toc187330171" w:history="1">
            <w:r w:rsidRPr="00E53AC0">
              <w:rPr>
                <w:rStyle w:val="Hipercze"/>
                <w:rFonts w:ascii="Open Sans Light" w:hAnsi="Open Sans Light"/>
                <w:noProof/>
              </w:rPr>
              <w:t>3.15.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15 - Oświadczenia Wnioskodawcy</w:t>
            </w:r>
            <w:r>
              <w:rPr>
                <w:noProof/>
                <w:webHidden/>
              </w:rPr>
              <w:tab/>
            </w:r>
            <w:r>
              <w:rPr>
                <w:noProof/>
                <w:webHidden/>
              </w:rPr>
              <w:fldChar w:fldCharType="begin"/>
            </w:r>
            <w:r>
              <w:rPr>
                <w:noProof/>
                <w:webHidden/>
              </w:rPr>
              <w:instrText xml:space="preserve"> PAGEREF _Toc187330171 \h </w:instrText>
            </w:r>
            <w:r>
              <w:rPr>
                <w:noProof/>
                <w:webHidden/>
              </w:rPr>
            </w:r>
            <w:r>
              <w:rPr>
                <w:noProof/>
                <w:webHidden/>
              </w:rPr>
              <w:fldChar w:fldCharType="separate"/>
            </w:r>
            <w:r>
              <w:rPr>
                <w:noProof/>
                <w:webHidden/>
              </w:rPr>
              <w:t>58</w:t>
            </w:r>
            <w:r>
              <w:rPr>
                <w:noProof/>
                <w:webHidden/>
              </w:rPr>
              <w:fldChar w:fldCharType="end"/>
            </w:r>
          </w:hyperlink>
        </w:p>
        <w:p w14:paraId="7390CDF4" w14:textId="2B791F73" w:rsidR="00DF1FD5" w:rsidRDefault="00DF1FD5">
          <w:pPr>
            <w:pStyle w:val="Spistreci2"/>
            <w:rPr>
              <w:rFonts w:eastAsiaTheme="minorEastAsia"/>
              <w:noProof/>
              <w:kern w:val="2"/>
              <w:sz w:val="24"/>
              <w:szCs w:val="24"/>
              <w:lang w:eastAsia="pl-PL"/>
              <w14:ligatures w14:val="standardContextual"/>
            </w:rPr>
          </w:pPr>
          <w:hyperlink w:anchor="_Toc187330172" w:history="1">
            <w:r w:rsidRPr="00E53AC0">
              <w:rPr>
                <w:rStyle w:val="Hipercze"/>
                <w:rFonts w:ascii="Open Sans Light" w:hAnsi="Open Sans Light"/>
                <w:noProof/>
              </w:rPr>
              <w:t>3.16.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16 - Oświadczenie Wnioskodawcy o zapewnieniu udziału własnego</w:t>
            </w:r>
            <w:r>
              <w:rPr>
                <w:noProof/>
                <w:webHidden/>
              </w:rPr>
              <w:tab/>
            </w:r>
            <w:r>
              <w:rPr>
                <w:noProof/>
                <w:webHidden/>
              </w:rPr>
              <w:fldChar w:fldCharType="begin"/>
            </w:r>
            <w:r>
              <w:rPr>
                <w:noProof/>
                <w:webHidden/>
              </w:rPr>
              <w:instrText xml:space="preserve"> PAGEREF _Toc187330172 \h </w:instrText>
            </w:r>
            <w:r>
              <w:rPr>
                <w:noProof/>
                <w:webHidden/>
              </w:rPr>
            </w:r>
            <w:r>
              <w:rPr>
                <w:noProof/>
                <w:webHidden/>
              </w:rPr>
              <w:fldChar w:fldCharType="separate"/>
            </w:r>
            <w:r>
              <w:rPr>
                <w:noProof/>
                <w:webHidden/>
              </w:rPr>
              <w:t>58</w:t>
            </w:r>
            <w:r>
              <w:rPr>
                <w:noProof/>
                <w:webHidden/>
              </w:rPr>
              <w:fldChar w:fldCharType="end"/>
            </w:r>
          </w:hyperlink>
        </w:p>
        <w:p w14:paraId="1539FEAE" w14:textId="182B037D" w:rsidR="00DF1FD5" w:rsidRDefault="00DF1FD5">
          <w:pPr>
            <w:pStyle w:val="Spistreci2"/>
            <w:rPr>
              <w:rFonts w:eastAsiaTheme="minorEastAsia"/>
              <w:noProof/>
              <w:kern w:val="2"/>
              <w:sz w:val="24"/>
              <w:szCs w:val="24"/>
              <w:lang w:eastAsia="pl-PL"/>
              <w14:ligatures w14:val="standardContextual"/>
            </w:rPr>
          </w:pPr>
          <w:hyperlink w:anchor="_Toc187330173" w:history="1">
            <w:r w:rsidRPr="00E53AC0">
              <w:rPr>
                <w:rStyle w:val="Hipercze"/>
                <w:rFonts w:ascii="Open Sans Light" w:hAnsi="Open Sans Light"/>
                <w:noProof/>
              </w:rPr>
              <w:t>3.17.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17 - Oświadczenie Wnioskodawcy/podmiotu upoważnionego do ponoszenia wydatków dotyczące wykorzystania potencjału energetycznego ścieków i osadów ściekowych</w:t>
            </w:r>
            <w:r>
              <w:rPr>
                <w:noProof/>
                <w:webHidden/>
              </w:rPr>
              <w:tab/>
            </w:r>
            <w:r>
              <w:rPr>
                <w:noProof/>
                <w:webHidden/>
              </w:rPr>
              <w:fldChar w:fldCharType="begin"/>
            </w:r>
            <w:r>
              <w:rPr>
                <w:noProof/>
                <w:webHidden/>
              </w:rPr>
              <w:instrText xml:space="preserve"> PAGEREF _Toc187330173 \h </w:instrText>
            </w:r>
            <w:r>
              <w:rPr>
                <w:noProof/>
                <w:webHidden/>
              </w:rPr>
            </w:r>
            <w:r>
              <w:rPr>
                <w:noProof/>
                <w:webHidden/>
              </w:rPr>
              <w:fldChar w:fldCharType="separate"/>
            </w:r>
            <w:r>
              <w:rPr>
                <w:noProof/>
                <w:webHidden/>
              </w:rPr>
              <w:t>59</w:t>
            </w:r>
            <w:r>
              <w:rPr>
                <w:noProof/>
                <w:webHidden/>
              </w:rPr>
              <w:fldChar w:fldCharType="end"/>
            </w:r>
          </w:hyperlink>
        </w:p>
        <w:p w14:paraId="6CEC288F" w14:textId="7764E4DD" w:rsidR="00DF1FD5" w:rsidRDefault="00DF1FD5">
          <w:pPr>
            <w:pStyle w:val="Spistreci2"/>
            <w:rPr>
              <w:rFonts w:eastAsiaTheme="minorEastAsia"/>
              <w:noProof/>
              <w:kern w:val="2"/>
              <w:sz w:val="24"/>
              <w:szCs w:val="24"/>
              <w:lang w:eastAsia="pl-PL"/>
              <w14:ligatures w14:val="standardContextual"/>
            </w:rPr>
          </w:pPr>
          <w:hyperlink w:anchor="_Toc187330174" w:history="1">
            <w:r w:rsidRPr="00E53AC0">
              <w:rPr>
                <w:rStyle w:val="Hipercze"/>
                <w:rFonts w:ascii="Open Sans Light" w:hAnsi="Open Sans Light"/>
                <w:noProof/>
              </w:rPr>
              <w:t>3.18.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18 - Oświadczenie dot. korespondencji drogą elektroniczną</w:t>
            </w:r>
            <w:r>
              <w:rPr>
                <w:noProof/>
                <w:webHidden/>
              </w:rPr>
              <w:tab/>
            </w:r>
            <w:r>
              <w:rPr>
                <w:noProof/>
                <w:webHidden/>
              </w:rPr>
              <w:fldChar w:fldCharType="begin"/>
            </w:r>
            <w:r>
              <w:rPr>
                <w:noProof/>
                <w:webHidden/>
              </w:rPr>
              <w:instrText xml:space="preserve"> PAGEREF _Toc187330174 \h </w:instrText>
            </w:r>
            <w:r>
              <w:rPr>
                <w:noProof/>
                <w:webHidden/>
              </w:rPr>
            </w:r>
            <w:r>
              <w:rPr>
                <w:noProof/>
                <w:webHidden/>
              </w:rPr>
              <w:fldChar w:fldCharType="separate"/>
            </w:r>
            <w:r>
              <w:rPr>
                <w:noProof/>
                <w:webHidden/>
              </w:rPr>
              <w:t>59</w:t>
            </w:r>
            <w:r>
              <w:rPr>
                <w:noProof/>
                <w:webHidden/>
              </w:rPr>
              <w:fldChar w:fldCharType="end"/>
            </w:r>
          </w:hyperlink>
        </w:p>
        <w:p w14:paraId="3ADCDD80" w14:textId="5977EDBE" w:rsidR="00DF1FD5" w:rsidRDefault="00DF1FD5">
          <w:pPr>
            <w:pStyle w:val="Spistreci2"/>
            <w:rPr>
              <w:rFonts w:eastAsiaTheme="minorEastAsia"/>
              <w:noProof/>
              <w:kern w:val="2"/>
              <w:sz w:val="24"/>
              <w:szCs w:val="24"/>
              <w:lang w:eastAsia="pl-PL"/>
              <w14:ligatures w14:val="standardContextual"/>
            </w:rPr>
          </w:pPr>
          <w:hyperlink w:anchor="_Toc187330175" w:history="1">
            <w:r w:rsidRPr="00E53AC0">
              <w:rPr>
                <w:rStyle w:val="Hipercze"/>
                <w:rFonts w:ascii="Open Sans Light" w:hAnsi="Open Sans Light"/>
                <w:noProof/>
              </w:rPr>
              <w:t>3.19.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19 – Oświadczenie Wnioskodawcy/podmiotu upoważnionego do ponoszenia wydatków dotyczące klauzuli niedyskryminacyjnej</w:t>
            </w:r>
            <w:r>
              <w:rPr>
                <w:noProof/>
                <w:webHidden/>
              </w:rPr>
              <w:tab/>
            </w:r>
            <w:r>
              <w:rPr>
                <w:noProof/>
                <w:webHidden/>
              </w:rPr>
              <w:fldChar w:fldCharType="begin"/>
            </w:r>
            <w:r>
              <w:rPr>
                <w:noProof/>
                <w:webHidden/>
              </w:rPr>
              <w:instrText xml:space="preserve"> PAGEREF _Toc187330175 \h </w:instrText>
            </w:r>
            <w:r>
              <w:rPr>
                <w:noProof/>
                <w:webHidden/>
              </w:rPr>
            </w:r>
            <w:r>
              <w:rPr>
                <w:noProof/>
                <w:webHidden/>
              </w:rPr>
              <w:fldChar w:fldCharType="separate"/>
            </w:r>
            <w:r>
              <w:rPr>
                <w:noProof/>
                <w:webHidden/>
              </w:rPr>
              <w:t>60</w:t>
            </w:r>
            <w:r>
              <w:rPr>
                <w:noProof/>
                <w:webHidden/>
              </w:rPr>
              <w:fldChar w:fldCharType="end"/>
            </w:r>
          </w:hyperlink>
        </w:p>
        <w:p w14:paraId="462A528A" w14:textId="0C3BEC1E" w:rsidR="00DF1FD5" w:rsidRDefault="00DF1FD5">
          <w:pPr>
            <w:pStyle w:val="Spistreci1"/>
            <w:rPr>
              <w:rFonts w:eastAsiaTheme="minorEastAsia"/>
              <w:noProof/>
              <w:kern w:val="2"/>
              <w:sz w:val="24"/>
              <w:szCs w:val="24"/>
              <w:lang w:eastAsia="pl-PL"/>
              <w14:ligatures w14:val="standardContextual"/>
            </w:rPr>
          </w:pPr>
          <w:hyperlink w:anchor="_Toc187330176" w:history="1">
            <w:r w:rsidRPr="00E53AC0">
              <w:rPr>
                <w:rStyle w:val="Hipercze"/>
                <w:rFonts w:ascii="Open Sans Light" w:hAnsi="Open Sans Light"/>
                <w:noProof/>
              </w:rPr>
              <w:t>Załączniki do instrukcji wypełniania wniosku o dofinansowanie</w:t>
            </w:r>
            <w:r>
              <w:rPr>
                <w:noProof/>
                <w:webHidden/>
              </w:rPr>
              <w:tab/>
            </w:r>
            <w:r>
              <w:rPr>
                <w:noProof/>
                <w:webHidden/>
              </w:rPr>
              <w:fldChar w:fldCharType="begin"/>
            </w:r>
            <w:r>
              <w:rPr>
                <w:noProof/>
                <w:webHidden/>
              </w:rPr>
              <w:instrText xml:space="preserve"> PAGEREF _Toc187330176 \h </w:instrText>
            </w:r>
            <w:r>
              <w:rPr>
                <w:noProof/>
                <w:webHidden/>
              </w:rPr>
            </w:r>
            <w:r>
              <w:rPr>
                <w:noProof/>
                <w:webHidden/>
              </w:rPr>
              <w:fldChar w:fldCharType="separate"/>
            </w:r>
            <w:r>
              <w:rPr>
                <w:noProof/>
                <w:webHidden/>
              </w:rPr>
              <w:t>60</w:t>
            </w:r>
            <w:r>
              <w:rPr>
                <w:noProof/>
                <w:webHidden/>
              </w:rPr>
              <w:fldChar w:fldCharType="end"/>
            </w:r>
          </w:hyperlink>
        </w:p>
        <w:p w14:paraId="130268A2" w14:textId="60AD4635" w:rsidR="00AA4CCA" w:rsidRPr="00961B36" w:rsidRDefault="00AA4CCA" w:rsidP="005B4364">
          <w:pPr>
            <w:pStyle w:val="Spistreci1"/>
            <w:spacing w:line="276" w:lineRule="auto"/>
          </w:pPr>
          <w:r w:rsidRPr="00325C5D">
            <w:rPr>
              <w:rFonts w:cs="Open Sans Light"/>
            </w:rPr>
            <w:fldChar w:fldCharType="end"/>
          </w:r>
        </w:p>
      </w:sdtContent>
    </w:sdt>
    <w:p w14:paraId="5E74C4A7" w14:textId="2C568A10" w:rsidR="00AA4CCA" w:rsidRPr="00961B36" w:rsidRDefault="00AA4CCA" w:rsidP="000212C7">
      <w:pPr>
        <w:spacing w:line="276" w:lineRule="auto"/>
        <w:rPr>
          <w:rFonts w:ascii="Open Sans Light" w:hAnsi="Open Sans Light" w:cstheme="minorHAnsi"/>
          <w:sz w:val="24"/>
          <w:szCs w:val="24"/>
        </w:rPr>
      </w:pPr>
      <w:r w:rsidRPr="00961B36">
        <w:rPr>
          <w:rFonts w:ascii="Open Sans Light" w:hAnsi="Open Sans Light" w:cstheme="minorHAnsi"/>
          <w:sz w:val="24"/>
          <w:szCs w:val="24"/>
        </w:rPr>
        <w:br w:type="page"/>
      </w:r>
    </w:p>
    <w:p w14:paraId="40A9152E" w14:textId="63BC8F2F" w:rsidR="00AA4CCA" w:rsidRPr="00961B36" w:rsidRDefault="00AA4CCA" w:rsidP="000212C7">
      <w:pPr>
        <w:pStyle w:val="Nagwek1"/>
        <w:spacing w:after="120" w:line="276" w:lineRule="auto"/>
        <w:rPr>
          <w:rFonts w:ascii="Open Sans Light" w:hAnsi="Open Sans Light"/>
        </w:rPr>
      </w:pPr>
      <w:bookmarkStart w:id="0" w:name="_Toc187330131"/>
      <w:r w:rsidRPr="00961B36">
        <w:rPr>
          <w:rFonts w:ascii="Open Sans Light" w:hAnsi="Open Sans Light"/>
        </w:rPr>
        <w:lastRenderedPageBreak/>
        <w:t>Wykaz skrótów</w:t>
      </w:r>
      <w:bookmarkEnd w:id="0"/>
    </w:p>
    <w:tbl>
      <w:tblPr>
        <w:tblStyle w:val="Tabela-Siatka"/>
        <w:tblW w:w="0" w:type="auto"/>
        <w:tblLook w:val="04A0" w:firstRow="1" w:lastRow="0" w:firstColumn="1" w:lastColumn="0" w:noHBand="0" w:noVBand="1"/>
        <w:tblCaption w:val="Wykaz skrótów"/>
        <w:tblDescription w:val="Tabela zawierająca wykaz skrótów użytych w dokumencie wraz z objaśnieniami"/>
      </w:tblPr>
      <w:tblGrid>
        <w:gridCol w:w="1794"/>
        <w:gridCol w:w="7268"/>
      </w:tblGrid>
      <w:tr w:rsidR="0068327B" w:rsidRPr="004032E4" w14:paraId="2E85ED27" w14:textId="77777777" w:rsidTr="00875E2F">
        <w:tc>
          <w:tcPr>
            <w:tcW w:w="1794" w:type="dxa"/>
          </w:tcPr>
          <w:p w14:paraId="319E6FBC" w14:textId="6B4CE857" w:rsidR="0068327B" w:rsidRPr="00961B36" w:rsidRDefault="0068327B" w:rsidP="000212C7">
            <w:pPr>
              <w:spacing w:line="276" w:lineRule="auto"/>
              <w:rPr>
                <w:rFonts w:ascii="Open Sans Light" w:hAnsi="Open Sans Light"/>
              </w:rPr>
            </w:pPr>
            <w:r w:rsidRPr="00961B36">
              <w:rPr>
                <w:rFonts w:ascii="Open Sans Light" w:hAnsi="Open Sans Light"/>
              </w:rPr>
              <w:t>CP</w:t>
            </w:r>
            <w:r w:rsidR="00114C94">
              <w:rPr>
                <w:rFonts w:ascii="Open Sans Light" w:hAnsi="Open Sans Light"/>
              </w:rPr>
              <w:t>R</w:t>
            </w:r>
          </w:p>
        </w:tc>
        <w:tc>
          <w:tcPr>
            <w:tcW w:w="7268" w:type="dxa"/>
          </w:tcPr>
          <w:p w14:paraId="263159F6" w14:textId="77777777" w:rsidR="0068327B" w:rsidRPr="00961B36" w:rsidRDefault="0068327B" w:rsidP="000212C7">
            <w:pPr>
              <w:spacing w:line="276" w:lineRule="auto"/>
              <w:rPr>
                <w:rFonts w:ascii="Open Sans Light" w:hAnsi="Open Sans Light"/>
              </w:rPr>
            </w:pPr>
            <w:r w:rsidRPr="00961B36">
              <w:rPr>
                <w:rFonts w:ascii="Open Sans Light" w:hAnsi="Open Sans Light"/>
              </w:rPr>
              <w:t>ROZPORZĄDZENIE PARLAMENTU EUROPEJSKIEGO I RADY (UE) 2021/1060</w:t>
            </w:r>
          </w:p>
          <w:p w14:paraId="4E5503F7" w14:textId="77777777" w:rsidR="0068327B" w:rsidRPr="00961B36" w:rsidRDefault="0068327B" w:rsidP="000212C7">
            <w:pPr>
              <w:spacing w:line="276" w:lineRule="auto"/>
              <w:rPr>
                <w:rFonts w:ascii="Open Sans Light" w:hAnsi="Open Sans Light"/>
              </w:rPr>
            </w:pPr>
            <w:r w:rsidRPr="00961B36">
              <w:rPr>
                <w:rFonts w:ascii="Open Sans Light" w:hAnsi="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4032E4" w14:paraId="0BB00E62" w14:textId="77777777" w:rsidTr="00875E2F">
        <w:tc>
          <w:tcPr>
            <w:tcW w:w="1794" w:type="dxa"/>
          </w:tcPr>
          <w:p w14:paraId="62E7C383" w14:textId="77777777" w:rsidR="00C81D97" w:rsidRPr="00614647" w:rsidRDefault="00C81D97" w:rsidP="000212C7">
            <w:pPr>
              <w:spacing w:line="276" w:lineRule="auto"/>
              <w:rPr>
                <w:rFonts w:ascii="Open Sans Light" w:hAnsi="Open Sans Light"/>
              </w:rPr>
            </w:pPr>
            <w:r w:rsidRPr="00614647">
              <w:rPr>
                <w:rFonts w:ascii="Open Sans Light" w:hAnsi="Open Sans Light"/>
              </w:rPr>
              <w:t>Dyrektywa ściekowa</w:t>
            </w:r>
          </w:p>
        </w:tc>
        <w:tc>
          <w:tcPr>
            <w:tcW w:w="7268" w:type="dxa"/>
          </w:tcPr>
          <w:p w14:paraId="70446A54" w14:textId="67CC96C0" w:rsidR="00C81D97" w:rsidRPr="00614647" w:rsidRDefault="000D0827" w:rsidP="000212C7">
            <w:pPr>
              <w:spacing w:line="276" w:lineRule="auto"/>
              <w:rPr>
                <w:rFonts w:ascii="Open Sans Light" w:hAnsi="Open Sans Light"/>
              </w:rPr>
            </w:pPr>
            <w:r w:rsidRPr="00614647">
              <w:rPr>
                <w:rFonts w:ascii="Open Sans Light" w:hAnsi="Open Sans Light"/>
              </w:rPr>
              <w:t>DYREKTYWA 91/271/EWG z dnia 21 maja 1991 r. dotycząca oczyszczania ścieków komunalnych (Dz.U.UE L z dnia 30 maja 1991 r. z</w:t>
            </w:r>
            <w:r w:rsidR="00325C5D">
              <w:rPr>
                <w:rFonts w:ascii="Open Sans Light" w:hAnsi="Open Sans Light"/>
              </w:rPr>
              <w:t> </w:t>
            </w:r>
            <w:r w:rsidRPr="00614647">
              <w:rPr>
                <w:rFonts w:ascii="Open Sans Light" w:hAnsi="Open Sans Light"/>
              </w:rPr>
              <w:t>późn. zm.)</w:t>
            </w:r>
          </w:p>
        </w:tc>
      </w:tr>
      <w:tr w:rsidR="00E150F2" w:rsidRPr="004032E4" w14:paraId="4AB8A51A" w14:textId="77777777" w:rsidTr="00875E2F">
        <w:tc>
          <w:tcPr>
            <w:tcW w:w="1794" w:type="dxa"/>
          </w:tcPr>
          <w:p w14:paraId="7C246E6F" w14:textId="77777777" w:rsidR="00E150F2" w:rsidRPr="00614647" w:rsidRDefault="00E150F2" w:rsidP="000212C7">
            <w:pPr>
              <w:spacing w:line="276" w:lineRule="auto"/>
              <w:rPr>
                <w:rFonts w:ascii="Open Sans Light" w:hAnsi="Open Sans Light"/>
              </w:rPr>
            </w:pPr>
            <w:r w:rsidRPr="00614647">
              <w:rPr>
                <w:rFonts w:ascii="Open Sans Light" w:hAnsi="Open Sans Light"/>
              </w:rPr>
              <w:t>FEnIKS 2021-2027</w:t>
            </w:r>
          </w:p>
        </w:tc>
        <w:tc>
          <w:tcPr>
            <w:tcW w:w="7268" w:type="dxa"/>
          </w:tcPr>
          <w:p w14:paraId="1CAD984E" w14:textId="77777777" w:rsidR="00E150F2" w:rsidRPr="00614647" w:rsidRDefault="00E150F2" w:rsidP="000212C7">
            <w:pPr>
              <w:spacing w:line="276" w:lineRule="auto"/>
              <w:rPr>
                <w:rFonts w:ascii="Open Sans Light" w:hAnsi="Open Sans Light"/>
              </w:rPr>
            </w:pPr>
            <w:r w:rsidRPr="00614647">
              <w:rPr>
                <w:rFonts w:ascii="Open Sans Light" w:hAnsi="Open Sans Light"/>
              </w:rPr>
              <w:t>Program Operacyjny Fundusze Europejskie na Infrastrukturę, Klimat, Środowisko 2021-2027</w:t>
            </w:r>
          </w:p>
        </w:tc>
      </w:tr>
      <w:tr w:rsidR="001D16C5" w:rsidRPr="004032E4" w14:paraId="4AE99FCE" w14:textId="77777777" w:rsidTr="00875E2F">
        <w:tc>
          <w:tcPr>
            <w:tcW w:w="1794" w:type="dxa"/>
          </w:tcPr>
          <w:p w14:paraId="28A2BC33" w14:textId="77777777" w:rsidR="001D16C5" w:rsidRPr="00614647" w:rsidRDefault="001D16C5" w:rsidP="000212C7">
            <w:pPr>
              <w:spacing w:line="276" w:lineRule="auto"/>
              <w:rPr>
                <w:rFonts w:ascii="Open Sans Light" w:hAnsi="Open Sans Light"/>
              </w:rPr>
            </w:pPr>
            <w:r w:rsidRPr="00614647">
              <w:rPr>
                <w:rFonts w:ascii="Open Sans Light" w:hAnsi="Open Sans Light"/>
              </w:rPr>
              <w:t>IP</w:t>
            </w:r>
          </w:p>
        </w:tc>
        <w:tc>
          <w:tcPr>
            <w:tcW w:w="7268" w:type="dxa"/>
          </w:tcPr>
          <w:p w14:paraId="061ABDA2"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Pośrednicząca</w:t>
            </w:r>
          </w:p>
        </w:tc>
      </w:tr>
      <w:tr w:rsidR="001D16C5" w:rsidRPr="004032E4" w14:paraId="479052DC" w14:textId="77777777" w:rsidTr="00875E2F">
        <w:tc>
          <w:tcPr>
            <w:tcW w:w="1794" w:type="dxa"/>
          </w:tcPr>
          <w:p w14:paraId="7FA48543" w14:textId="208F6E66" w:rsidR="001D16C5" w:rsidRPr="00614647" w:rsidRDefault="001D16C5" w:rsidP="000212C7">
            <w:pPr>
              <w:spacing w:line="276" w:lineRule="auto"/>
              <w:rPr>
                <w:rFonts w:ascii="Open Sans Light" w:hAnsi="Open Sans Light"/>
              </w:rPr>
            </w:pPr>
            <w:r w:rsidRPr="00614647">
              <w:rPr>
                <w:rFonts w:ascii="Open Sans Light" w:hAnsi="Open Sans Light"/>
              </w:rPr>
              <w:t>I</w:t>
            </w:r>
            <w:r w:rsidR="00A872E0" w:rsidRPr="00614647">
              <w:rPr>
                <w:rFonts w:ascii="Open Sans Light" w:hAnsi="Open Sans Light"/>
              </w:rPr>
              <w:t>OK/IW</w:t>
            </w:r>
          </w:p>
        </w:tc>
        <w:tc>
          <w:tcPr>
            <w:tcW w:w="7268" w:type="dxa"/>
          </w:tcPr>
          <w:p w14:paraId="65995CF7" w14:textId="398AFF7E" w:rsidR="001D16C5" w:rsidRPr="00614647" w:rsidRDefault="001D16C5" w:rsidP="000212C7">
            <w:pPr>
              <w:spacing w:line="276" w:lineRule="auto"/>
              <w:rPr>
                <w:rFonts w:ascii="Open Sans Light" w:hAnsi="Open Sans Light"/>
              </w:rPr>
            </w:pPr>
            <w:r w:rsidRPr="00614647">
              <w:rPr>
                <w:rFonts w:ascii="Open Sans Light" w:hAnsi="Open Sans Light"/>
              </w:rPr>
              <w:t xml:space="preserve">Instytucja </w:t>
            </w:r>
            <w:r w:rsidR="00A872E0" w:rsidRPr="00614647">
              <w:rPr>
                <w:rFonts w:ascii="Open Sans Light" w:hAnsi="Open Sans Light"/>
              </w:rPr>
              <w:t>Organizująca Konkurs/Instytucja Wdrażająca</w:t>
            </w:r>
          </w:p>
        </w:tc>
      </w:tr>
      <w:tr w:rsidR="001D16C5" w:rsidRPr="004032E4" w14:paraId="09C59499" w14:textId="77777777" w:rsidTr="00875E2F">
        <w:tc>
          <w:tcPr>
            <w:tcW w:w="1794" w:type="dxa"/>
          </w:tcPr>
          <w:p w14:paraId="06C7A7AE" w14:textId="77777777" w:rsidR="001D16C5" w:rsidRPr="00614647" w:rsidRDefault="001D16C5" w:rsidP="000212C7">
            <w:pPr>
              <w:spacing w:line="276" w:lineRule="auto"/>
              <w:rPr>
                <w:rFonts w:ascii="Open Sans Light" w:hAnsi="Open Sans Light"/>
              </w:rPr>
            </w:pPr>
            <w:r w:rsidRPr="00614647">
              <w:rPr>
                <w:rFonts w:ascii="Open Sans Light" w:hAnsi="Open Sans Light"/>
              </w:rPr>
              <w:t>IZ</w:t>
            </w:r>
          </w:p>
        </w:tc>
        <w:tc>
          <w:tcPr>
            <w:tcW w:w="7268" w:type="dxa"/>
          </w:tcPr>
          <w:p w14:paraId="347864F3"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Zarządzająca</w:t>
            </w:r>
          </w:p>
        </w:tc>
      </w:tr>
      <w:tr w:rsidR="002D2FE5" w:rsidRPr="004032E4" w14:paraId="0B6D0651" w14:textId="77777777" w:rsidTr="00875E2F">
        <w:tc>
          <w:tcPr>
            <w:tcW w:w="1794" w:type="dxa"/>
          </w:tcPr>
          <w:p w14:paraId="713A62E2" w14:textId="7A7C0773" w:rsidR="002D2FE5" w:rsidRPr="00614647" w:rsidRDefault="002D2FE5" w:rsidP="000212C7">
            <w:pPr>
              <w:spacing w:line="276" w:lineRule="auto"/>
              <w:rPr>
                <w:rFonts w:ascii="Open Sans Light" w:hAnsi="Open Sans Light"/>
              </w:rPr>
            </w:pPr>
            <w:r w:rsidRPr="00614647">
              <w:rPr>
                <w:rFonts w:ascii="Open Sans Light" w:hAnsi="Open Sans Light"/>
              </w:rPr>
              <w:t>Ustawa ooś</w:t>
            </w:r>
          </w:p>
        </w:tc>
        <w:tc>
          <w:tcPr>
            <w:tcW w:w="7268" w:type="dxa"/>
          </w:tcPr>
          <w:p w14:paraId="67F05EAD" w14:textId="1C30508A" w:rsidR="002D2FE5" w:rsidRPr="00614647" w:rsidRDefault="002D2FE5" w:rsidP="000212C7">
            <w:pPr>
              <w:spacing w:line="276" w:lineRule="auto"/>
              <w:rPr>
                <w:rFonts w:ascii="Open Sans Light" w:hAnsi="Open Sans Light"/>
              </w:rPr>
            </w:pPr>
            <w:r w:rsidRPr="00614647">
              <w:rPr>
                <w:rFonts w:ascii="Open Sans Light" w:hAnsi="Open Sans Light"/>
              </w:rPr>
              <w:t>Ustawa z dnia 3 października 2008 r. o udostępnianiu informacji o</w:t>
            </w:r>
            <w:r w:rsidR="00325C5D">
              <w:rPr>
                <w:rFonts w:ascii="Open Sans Light" w:hAnsi="Open Sans Light"/>
              </w:rPr>
              <w:t> </w:t>
            </w:r>
            <w:r w:rsidRPr="00614647">
              <w:rPr>
                <w:rFonts w:ascii="Open Sans Light" w:hAnsi="Open Sans Light"/>
              </w:rPr>
              <w:t>środowisku i jego ochronie, udziale społeczeństwa w ochronie środowiska oraz o ocenach oddziaływania na środowisko (t.</w:t>
            </w:r>
            <w:r w:rsidR="003F043C" w:rsidRPr="00614647">
              <w:rPr>
                <w:rFonts w:ascii="Open Sans Light" w:hAnsi="Open Sans Light"/>
              </w:rPr>
              <w:t xml:space="preserve"> </w:t>
            </w:r>
            <w:r w:rsidRPr="00614647">
              <w:rPr>
                <w:rFonts w:ascii="Open Sans Light" w:hAnsi="Open Sans Light"/>
              </w:rPr>
              <w:t>j. Dz. U. z</w:t>
            </w:r>
            <w:r w:rsidR="00325C5D">
              <w:rPr>
                <w:rFonts w:ascii="Open Sans Light" w:hAnsi="Open Sans Light"/>
              </w:rPr>
              <w:t> </w:t>
            </w:r>
            <w:r w:rsidRPr="00614647">
              <w:rPr>
                <w:rFonts w:ascii="Open Sans Light" w:hAnsi="Open Sans Light"/>
              </w:rPr>
              <w:t>2022 r. poz. 1029).</w:t>
            </w:r>
          </w:p>
        </w:tc>
      </w:tr>
      <w:tr w:rsidR="00BE674A" w:rsidRPr="004032E4" w14:paraId="23C97819" w14:textId="77777777" w:rsidTr="00875E2F">
        <w:tc>
          <w:tcPr>
            <w:tcW w:w="1794" w:type="dxa"/>
          </w:tcPr>
          <w:p w14:paraId="2FE5B319" w14:textId="4412B229" w:rsidR="00BE674A" w:rsidRPr="00614647" w:rsidRDefault="00BE674A" w:rsidP="000212C7">
            <w:pPr>
              <w:spacing w:line="276" w:lineRule="auto"/>
              <w:rPr>
                <w:rFonts w:ascii="Open Sans Light" w:hAnsi="Open Sans Light"/>
              </w:rPr>
            </w:pPr>
            <w:r w:rsidRPr="00614647">
              <w:rPr>
                <w:rFonts w:ascii="Open Sans Light" w:hAnsi="Open Sans Light"/>
              </w:rPr>
              <w:t>Ustawa o zbiorowym zaopatrzeniu w wodę i zbiorowym odprowadzaniu ścieków</w:t>
            </w:r>
          </w:p>
        </w:tc>
        <w:tc>
          <w:tcPr>
            <w:tcW w:w="7268" w:type="dxa"/>
          </w:tcPr>
          <w:p w14:paraId="1A149CA0" w14:textId="048E6C25" w:rsidR="00BE674A" w:rsidRPr="00614647" w:rsidRDefault="00653E0F" w:rsidP="000212C7">
            <w:pPr>
              <w:spacing w:line="276" w:lineRule="auto"/>
              <w:rPr>
                <w:rFonts w:ascii="Open Sans Light" w:hAnsi="Open Sans Light"/>
              </w:rPr>
            </w:pPr>
            <w:r w:rsidRPr="00614647">
              <w:rPr>
                <w:rFonts w:ascii="Open Sans Light" w:hAnsi="Open Sans Light"/>
              </w:rPr>
              <w:t>Ustawa z dnia 7 czerwca 2001 r. o zbiorowym zaopatrzeniu w wodę i</w:t>
            </w:r>
            <w:r w:rsidR="00325C5D">
              <w:rPr>
                <w:rFonts w:ascii="Open Sans Light" w:hAnsi="Open Sans Light"/>
              </w:rPr>
              <w:t> </w:t>
            </w:r>
            <w:r w:rsidRPr="00614647">
              <w:rPr>
                <w:rFonts w:ascii="Open Sans Light" w:hAnsi="Open Sans Light"/>
              </w:rPr>
              <w:t>zbiorowym odprowadzaniu ścieków (t. j. Dz. U. z 2023 r. poz. 537)</w:t>
            </w:r>
          </w:p>
        </w:tc>
      </w:tr>
      <w:tr w:rsidR="00201787" w:rsidRPr="004032E4" w14:paraId="75D11EEF" w14:textId="77777777" w:rsidTr="00875E2F">
        <w:tc>
          <w:tcPr>
            <w:tcW w:w="1794" w:type="dxa"/>
          </w:tcPr>
          <w:p w14:paraId="666047FD" w14:textId="2AC72ECF" w:rsidR="00201787" w:rsidRPr="00614647" w:rsidRDefault="00201787" w:rsidP="000212C7">
            <w:pPr>
              <w:spacing w:line="276" w:lineRule="auto"/>
              <w:rPr>
                <w:rFonts w:ascii="Open Sans Light" w:hAnsi="Open Sans Light"/>
              </w:rPr>
            </w:pPr>
            <w:r w:rsidRPr="00614647">
              <w:rPr>
                <w:rFonts w:ascii="Open Sans Light" w:hAnsi="Open Sans Light"/>
              </w:rPr>
              <w:t>Ustawa wdrożeniowa</w:t>
            </w:r>
          </w:p>
        </w:tc>
        <w:tc>
          <w:tcPr>
            <w:tcW w:w="7268" w:type="dxa"/>
          </w:tcPr>
          <w:p w14:paraId="16B69725" w14:textId="66CD8C8F" w:rsidR="00201787" w:rsidRPr="00614647" w:rsidRDefault="009A2D05" w:rsidP="000212C7">
            <w:pPr>
              <w:spacing w:line="276" w:lineRule="auto"/>
              <w:rPr>
                <w:rFonts w:ascii="Open Sans Light" w:hAnsi="Open Sans Light"/>
              </w:rPr>
            </w:pPr>
            <w:r w:rsidRPr="00614647">
              <w:rPr>
                <w:rFonts w:ascii="Open Sans Light" w:hAnsi="Open Sans Light"/>
              </w:rPr>
              <w:t>Ustawa z dnia 28 kwietnia 2022 r. o zasadach realizacji zadań finansowanych ze środków europejskich w perspektywie finansowej 2021-2027 (Dz. U. z 2022 r. poz. 1079)</w:t>
            </w:r>
          </w:p>
        </w:tc>
      </w:tr>
      <w:tr w:rsidR="00BA59DB" w:rsidRPr="004032E4" w14:paraId="1397EACF" w14:textId="77777777" w:rsidTr="00875E2F">
        <w:tc>
          <w:tcPr>
            <w:tcW w:w="1794" w:type="dxa"/>
          </w:tcPr>
          <w:p w14:paraId="7BE26EA5" w14:textId="619AF0DA" w:rsidR="00BA59DB" w:rsidRPr="00614647" w:rsidRDefault="00BA59DB" w:rsidP="000212C7">
            <w:pPr>
              <w:spacing w:line="276" w:lineRule="auto"/>
              <w:rPr>
                <w:rFonts w:ascii="Open Sans Light" w:hAnsi="Open Sans Light"/>
              </w:rPr>
            </w:pPr>
            <w:r w:rsidRPr="00614647">
              <w:rPr>
                <w:rFonts w:ascii="Open Sans Light" w:hAnsi="Open Sans Light"/>
              </w:rPr>
              <w:t>Rozporządzenie w sprawie substancji szczególnie szkodliwych (…)</w:t>
            </w:r>
          </w:p>
        </w:tc>
        <w:tc>
          <w:tcPr>
            <w:tcW w:w="7268" w:type="dxa"/>
          </w:tcPr>
          <w:p w14:paraId="38BBB191" w14:textId="66D768C8" w:rsidR="00BA59DB" w:rsidRPr="00614647" w:rsidRDefault="00BA59DB" w:rsidP="000212C7">
            <w:pPr>
              <w:spacing w:line="276" w:lineRule="auto"/>
              <w:rPr>
                <w:rFonts w:ascii="Open Sans Light" w:hAnsi="Open Sans Light"/>
              </w:rPr>
            </w:pPr>
            <w:r w:rsidRPr="00614647">
              <w:rPr>
                <w:rFonts w:ascii="Open Sans Light" w:hAnsi="Open Sans Light"/>
              </w:rPr>
              <w:t>Rozporządzenie Ministra Gospodarki Morskiej i Żeglugi Śródlądowej z</w:t>
            </w:r>
            <w:r w:rsidR="00325C5D">
              <w:rPr>
                <w:rFonts w:ascii="Open Sans Light" w:hAnsi="Open Sans Light"/>
              </w:rPr>
              <w:t> </w:t>
            </w:r>
            <w:r w:rsidRPr="00614647">
              <w:rPr>
                <w:rFonts w:ascii="Open Sans Light" w:hAnsi="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4032E4" w14:paraId="6F51CC94" w14:textId="77777777" w:rsidTr="00875E2F">
        <w:tc>
          <w:tcPr>
            <w:tcW w:w="1794" w:type="dxa"/>
          </w:tcPr>
          <w:p w14:paraId="4E16984B" w14:textId="3923BAEE" w:rsidR="00D222CE" w:rsidRPr="00614647" w:rsidRDefault="00D222CE" w:rsidP="000212C7">
            <w:pPr>
              <w:spacing w:line="276" w:lineRule="auto"/>
              <w:rPr>
                <w:rFonts w:ascii="Open Sans Light" w:hAnsi="Open Sans Light"/>
              </w:rPr>
            </w:pPr>
            <w:r w:rsidRPr="00614647">
              <w:rPr>
                <w:rFonts w:ascii="Open Sans Light" w:hAnsi="Open Sans Light"/>
              </w:rPr>
              <w:lastRenderedPageBreak/>
              <w:t>WoD</w:t>
            </w:r>
          </w:p>
        </w:tc>
        <w:tc>
          <w:tcPr>
            <w:tcW w:w="7268" w:type="dxa"/>
          </w:tcPr>
          <w:p w14:paraId="53DD63FD" w14:textId="5E1CF1C3" w:rsidR="00D222CE" w:rsidRPr="00614647" w:rsidRDefault="00D222CE" w:rsidP="000212C7">
            <w:pPr>
              <w:spacing w:line="276" w:lineRule="auto"/>
              <w:rPr>
                <w:rFonts w:ascii="Open Sans Light" w:hAnsi="Open Sans Light"/>
              </w:rPr>
            </w:pPr>
            <w:r w:rsidRPr="00614647">
              <w:rPr>
                <w:rFonts w:ascii="Open Sans Light" w:hAnsi="Open Sans Light"/>
              </w:rPr>
              <w:t>Wniosek o dofinansowanie</w:t>
            </w:r>
          </w:p>
        </w:tc>
      </w:tr>
      <w:tr w:rsidR="00E150F2" w:rsidRPr="004032E4" w14:paraId="09169C53" w14:textId="77777777" w:rsidTr="00875E2F">
        <w:tc>
          <w:tcPr>
            <w:tcW w:w="1794" w:type="dxa"/>
          </w:tcPr>
          <w:p w14:paraId="4617C697" w14:textId="77777777" w:rsidR="00E150F2" w:rsidRPr="00614647" w:rsidRDefault="00E150F2" w:rsidP="000212C7">
            <w:pPr>
              <w:spacing w:line="276" w:lineRule="auto"/>
              <w:rPr>
                <w:rFonts w:ascii="Open Sans Light" w:hAnsi="Open Sans Light"/>
              </w:rPr>
            </w:pPr>
            <w:r w:rsidRPr="00614647">
              <w:rPr>
                <w:rFonts w:ascii="Open Sans Light" w:hAnsi="Open Sans Light"/>
              </w:rPr>
              <w:t>WOD2021</w:t>
            </w:r>
          </w:p>
        </w:tc>
        <w:tc>
          <w:tcPr>
            <w:tcW w:w="7268" w:type="dxa"/>
          </w:tcPr>
          <w:p w14:paraId="192A5BF6" w14:textId="77777777" w:rsidR="00E150F2" w:rsidRPr="00614647" w:rsidRDefault="00E150F2" w:rsidP="000212C7">
            <w:pPr>
              <w:spacing w:line="276" w:lineRule="auto"/>
              <w:rPr>
                <w:rFonts w:ascii="Open Sans Light" w:hAnsi="Open Sans Light"/>
              </w:rPr>
            </w:pPr>
            <w:r w:rsidRPr="00614647">
              <w:rPr>
                <w:rFonts w:ascii="Open Sans Light" w:hAnsi="Open Sans Light"/>
              </w:rPr>
              <w:t>Aplikacja Obsługi Wniosków o Dofinansowanie 2021</w:t>
            </w:r>
          </w:p>
        </w:tc>
      </w:tr>
    </w:tbl>
    <w:p w14:paraId="6B066342" w14:textId="77777777" w:rsidR="00AA4CCA" w:rsidRPr="00614647" w:rsidRDefault="001E5968" w:rsidP="000212C7">
      <w:pPr>
        <w:spacing w:line="276" w:lineRule="auto"/>
        <w:rPr>
          <w:rFonts w:ascii="Open Sans Light" w:hAnsi="Open Sans Light"/>
        </w:rPr>
      </w:pPr>
      <w:r w:rsidRPr="00614647">
        <w:rPr>
          <w:rFonts w:ascii="Open Sans Light" w:hAnsi="Open Sans Light"/>
        </w:rPr>
        <w:tab/>
      </w:r>
      <w:r w:rsidR="00AA4CCA" w:rsidRPr="00614647">
        <w:rPr>
          <w:rFonts w:ascii="Open Sans Light" w:hAnsi="Open Sans Light"/>
        </w:rPr>
        <w:br w:type="page"/>
      </w:r>
    </w:p>
    <w:p w14:paraId="6F1AD5EE" w14:textId="77777777" w:rsidR="00AA4CCA" w:rsidRPr="00614647" w:rsidRDefault="00AA4CCA" w:rsidP="000212C7">
      <w:pPr>
        <w:pStyle w:val="Nagwek1"/>
        <w:spacing w:before="360" w:after="120" w:line="276" w:lineRule="auto"/>
        <w:contextualSpacing/>
        <w:rPr>
          <w:rFonts w:ascii="Open Sans Light" w:hAnsi="Open Sans Light"/>
        </w:rPr>
      </w:pPr>
      <w:bookmarkStart w:id="1" w:name="_Toc187330132"/>
      <w:r w:rsidRPr="00614647">
        <w:rPr>
          <w:rFonts w:ascii="Open Sans Light" w:hAnsi="Open Sans Light"/>
        </w:rPr>
        <w:lastRenderedPageBreak/>
        <w:t>Wprowadzenie</w:t>
      </w:r>
      <w:bookmarkEnd w:id="1"/>
    </w:p>
    <w:p w14:paraId="738E0E82" w14:textId="700C3145"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do wypełnienia formularza wniosku o dofinansowanie w ramach Programu Operacyjnego Fundusze Europejskie na Infrastrukturę, Klimat, Środowisko 2021-2027 (FEnIKS 2021-2027) adresowana jest do potencjalnych beneficjentów FEnIKS 2021-2027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ramach działania 1.3 Gospodarka wodno-ściekowa i ma na celu pomóc beneficjentom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 xml:space="preserve">poprawnym wypełnieniu formularza wniosku o dofinansowanie. </w:t>
      </w:r>
    </w:p>
    <w:p w14:paraId="2BCF8597"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informacje</w:t>
      </w:r>
      <w:r w:rsidR="001E5968" w:rsidRPr="00614647">
        <w:rPr>
          <w:rFonts w:ascii="Open Sans Light" w:hAnsi="Open Sans Light" w:cstheme="minorHAnsi"/>
          <w:color w:val="000000" w:themeColor="text1"/>
        </w:rPr>
        <w:t>,</w:t>
      </w:r>
      <w:r w:rsidRPr="00614647">
        <w:rPr>
          <w:rFonts w:ascii="Open Sans Light" w:hAnsi="Open Sans Light" w:cstheme="minorHAnsi"/>
          <w:color w:val="000000" w:themeColor="text1"/>
        </w:rPr>
        <w:t xml:space="preserve"> jak przygotować:</w:t>
      </w:r>
    </w:p>
    <w:p w14:paraId="5344CF24" w14:textId="7A2525C4"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Formularz wniosku o dofinansowanie</w:t>
      </w:r>
      <w:r w:rsidR="00325C5D">
        <w:rPr>
          <w:rFonts w:ascii="Open Sans Light" w:hAnsi="Open Sans Light" w:cstheme="minorHAnsi"/>
          <w:color w:val="000000" w:themeColor="text1"/>
        </w:rPr>
        <w:t>;</w:t>
      </w:r>
    </w:p>
    <w:p w14:paraId="11CB7764" w14:textId="7793CBB0"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formularza wniosku o dofinansowanie</w:t>
      </w:r>
      <w:r w:rsidR="00325C5D">
        <w:rPr>
          <w:rFonts w:ascii="Open Sans Light" w:hAnsi="Open Sans Light" w:cstheme="minorHAnsi"/>
          <w:color w:val="000000" w:themeColor="text1"/>
        </w:rPr>
        <w:t>.</w:t>
      </w:r>
    </w:p>
    <w:p w14:paraId="45AFEC9A"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nie zawiera pełnych informacji na temat formalnych i merytorycznych wymogów, które powinny zostać spełnione przez potencja</w:t>
      </w:r>
      <w:r w:rsidR="001E5968" w:rsidRPr="00614647">
        <w:rPr>
          <w:rFonts w:ascii="Open Sans Light" w:hAnsi="Open Sans Light" w:cstheme="minorHAnsi"/>
          <w:color w:val="000000" w:themeColor="text1"/>
        </w:rPr>
        <w:t>lnych beneficjentów. Przed wypełnieniem i dostarczeniem formularza wniosku prosimy o zapoznanie się z następującymi dokumentami:</w:t>
      </w:r>
    </w:p>
    <w:p w14:paraId="0914AF68" w14:textId="5404DE4E" w:rsidR="001E5968" w:rsidRPr="00614647" w:rsidRDefault="001E5968"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Ogłoszenie o konkursie</w:t>
      </w:r>
      <w:r w:rsidR="00325C5D">
        <w:rPr>
          <w:rFonts w:ascii="Open Sans Light" w:hAnsi="Open Sans Light" w:cstheme="minorHAnsi"/>
          <w:color w:val="000000" w:themeColor="text1"/>
        </w:rPr>
        <w:t>;</w:t>
      </w:r>
    </w:p>
    <w:p w14:paraId="7D209D6D" w14:textId="1410FC41" w:rsidR="009A2D05" w:rsidRPr="00614647" w:rsidRDefault="009A2D05"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ogłoszenia o konkursie</w:t>
      </w:r>
      <w:r w:rsidR="00325C5D">
        <w:rPr>
          <w:rFonts w:ascii="Open Sans Light" w:hAnsi="Open Sans Light" w:cstheme="minorHAnsi"/>
          <w:color w:val="000000" w:themeColor="text1"/>
        </w:rPr>
        <w:t>;</w:t>
      </w:r>
    </w:p>
    <w:p w14:paraId="7999EBFD" w14:textId="6F8F03D7" w:rsidR="001E5968"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Regulamin wyboru projektów</w:t>
      </w:r>
      <w:r w:rsidR="00325C5D">
        <w:rPr>
          <w:rFonts w:ascii="Open Sans Light" w:hAnsi="Open Sans Light" w:cstheme="minorHAnsi"/>
          <w:color w:val="000000" w:themeColor="text1"/>
        </w:rPr>
        <w:t>;</w:t>
      </w:r>
    </w:p>
    <w:p w14:paraId="17998B3C" w14:textId="4963BD1E" w:rsidR="009A2D05"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Regulaminu wyboru projektów</w:t>
      </w:r>
      <w:r w:rsidR="00325C5D">
        <w:rPr>
          <w:rFonts w:ascii="Open Sans Light" w:hAnsi="Open Sans Light" w:cstheme="minorHAnsi"/>
          <w:color w:val="000000" w:themeColor="text1"/>
        </w:rPr>
        <w:t>.</w:t>
      </w:r>
    </w:p>
    <w:p w14:paraId="7CAD3BD2" w14:textId="18B195BF" w:rsidR="00E477D7" w:rsidRDefault="00E150F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Dokumenty te są dostępne na stronie NFOŚiGW:</w:t>
      </w:r>
      <w:r w:rsidR="00897E38" w:rsidRPr="00614647">
        <w:rPr>
          <w:rFonts w:ascii="Open Sans Light" w:hAnsi="Open Sans Light" w:cstheme="minorHAnsi"/>
          <w:color w:val="000000" w:themeColor="text1"/>
        </w:rPr>
        <w:t xml:space="preserve"> </w:t>
      </w:r>
      <w:hyperlink r:id="rId8" w:history="1">
        <w:r w:rsidR="00E477D7" w:rsidRPr="00C44DB7">
          <w:rPr>
            <w:rStyle w:val="Hipercze"/>
            <w:rFonts w:ascii="Open Sans Light" w:hAnsi="Open Sans Light" w:cstheme="minorHAnsi"/>
          </w:rPr>
          <w:t>https://www.gov.pl/web/nfosigw/nabory-wnioskow4</w:t>
        </w:r>
      </w:hyperlink>
    </w:p>
    <w:p w14:paraId="005AA1F6" w14:textId="47A41457" w:rsidR="0064192F" w:rsidRPr="00614647" w:rsidRDefault="0064192F"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Rekomend</w:t>
      </w:r>
      <w:r w:rsidR="00335984" w:rsidRPr="00614647">
        <w:rPr>
          <w:rFonts w:ascii="Open Sans Light" w:hAnsi="Open Sans Light" w:cstheme="minorHAnsi"/>
          <w:color w:val="000000" w:themeColor="text1"/>
        </w:rPr>
        <w:t>owane jest</w:t>
      </w:r>
      <w:r w:rsidRPr="00614647">
        <w:rPr>
          <w:rFonts w:ascii="Open Sans Light" w:hAnsi="Open Sans Light" w:cstheme="minorHAnsi"/>
          <w:color w:val="000000" w:themeColor="text1"/>
        </w:rPr>
        <w:t xml:space="preserve"> zapoznanie się szczególnie z następującymi dokumentami:</w:t>
      </w:r>
    </w:p>
    <w:p w14:paraId="4141E378" w14:textId="4D3EB624"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eSZOP Programu Operacyjnego Fundusze Europejskie na Infrastrukturę, Klimat, Środowisko 2021-2027</w:t>
      </w:r>
      <w:r w:rsidR="00033D9F" w:rsidRPr="00614647">
        <w:rPr>
          <w:rFonts w:ascii="Open Sans Light" w:hAnsi="Open Sans Light" w:cstheme="minorHAnsi"/>
          <w:color w:val="000000" w:themeColor="text1"/>
        </w:rPr>
        <w:t xml:space="preserve"> (</w:t>
      </w:r>
      <w:hyperlink r:id="rId9" w:history="1">
        <w:r w:rsidR="008A1091" w:rsidRPr="008A1091">
          <w:rPr>
            <w:rStyle w:val="Hipercze"/>
            <w:rFonts w:ascii="Open Sans Light" w:hAnsi="Open Sans Light" w:cstheme="minorHAnsi"/>
          </w:rPr>
          <w:t>SZOP.FENX.013_10.09.2025</w:t>
        </w:r>
      </w:hyperlink>
      <w:r w:rsidR="00033D9F" w:rsidRPr="00614647">
        <w:rPr>
          <w:rFonts w:ascii="Open Sans Light" w:hAnsi="Open Sans Light" w:cstheme="minorHAnsi"/>
        </w:rPr>
        <w:t>)</w:t>
      </w:r>
      <w:r w:rsidR="00325C5D">
        <w:rPr>
          <w:rFonts w:ascii="Open Sans Light" w:hAnsi="Open Sans Light" w:cstheme="minorHAnsi"/>
        </w:rPr>
        <w:t>;</w:t>
      </w:r>
    </w:p>
    <w:p w14:paraId="17C05A39" w14:textId="7032F44B"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 xml:space="preserve">VI </w:t>
      </w:r>
      <w:r w:rsidR="00335984" w:rsidRPr="00614647">
        <w:rPr>
          <w:rFonts w:ascii="Open Sans Light" w:hAnsi="Open Sans Light" w:cstheme="minorHAnsi"/>
          <w:color w:val="000000" w:themeColor="text1"/>
        </w:rPr>
        <w:t>A</w:t>
      </w:r>
      <w:r w:rsidRPr="00614647">
        <w:rPr>
          <w:rFonts w:ascii="Open Sans Light" w:hAnsi="Open Sans Light" w:cstheme="minorHAnsi"/>
          <w:color w:val="000000" w:themeColor="text1"/>
        </w:rPr>
        <w:t>KPOŚK</w:t>
      </w:r>
      <w:r w:rsidR="00033D9F" w:rsidRPr="00614647">
        <w:rPr>
          <w:rFonts w:ascii="Open Sans Light" w:hAnsi="Open Sans Light" w:cstheme="minorHAnsi"/>
          <w:color w:val="000000" w:themeColor="text1"/>
        </w:rPr>
        <w:t xml:space="preserve"> (</w:t>
      </w:r>
      <w:hyperlink r:id="rId10" w:history="1">
        <w:r w:rsidR="00033D9F" w:rsidRPr="00614647">
          <w:rPr>
            <w:rStyle w:val="Hipercze"/>
            <w:rFonts w:ascii="Open Sans Light" w:hAnsi="Open Sans Light" w:cstheme="minorHAnsi"/>
            <w:bCs/>
            <w:iCs/>
          </w:rPr>
          <w:t>https://dziennikustaw.gov.pl/MP/2023/503</w:t>
        </w:r>
      </w:hyperlink>
      <w:r w:rsidR="006D4406">
        <w:rPr>
          <w:rStyle w:val="Hipercze"/>
          <w:rFonts w:ascii="Open Sans Light" w:hAnsi="Open Sans Light" w:cstheme="minorHAnsi"/>
          <w:bCs/>
          <w:iCs/>
        </w:rPr>
        <w:t xml:space="preserve"> </w:t>
      </w:r>
      <w:hyperlink r:id="rId11" w:history="1">
        <w:r w:rsidR="00325C5D" w:rsidRPr="00325C5D">
          <w:rPr>
            <w:rStyle w:val="Hipercze"/>
            <w:rFonts w:ascii="Open Sans Light" w:hAnsi="Open Sans Light" w:cstheme="minorHAnsi"/>
            <w:bCs/>
            <w:iCs/>
          </w:rPr>
          <w:t>https://www.gov.pl/web/infrastruktura/gospodarka-sciekowa</w:t>
        </w:r>
      </w:hyperlink>
      <w:r w:rsidR="00033D9F" w:rsidRPr="00875E2F">
        <w:rPr>
          <w:rFonts w:ascii="Open Sans Light" w:hAnsi="Open Sans Light" w:cstheme="minorHAnsi"/>
          <w:bCs/>
          <w:iCs/>
          <w:color w:val="000000"/>
        </w:rPr>
        <w:t>)</w:t>
      </w:r>
      <w:r w:rsidR="00325C5D">
        <w:rPr>
          <w:rFonts w:ascii="Open Sans Light" w:hAnsi="Open Sans Light" w:cstheme="minorHAnsi"/>
          <w:bCs/>
          <w:iCs/>
          <w:color w:val="000000"/>
        </w:rPr>
        <w:t>;</w:t>
      </w:r>
    </w:p>
    <w:p w14:paraId="17D88AC8" w14:textId="79DE648E" w:rsidR="00F94B5A"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2" w:history="1">
        <w:r w:rsidRPr="00E2570E">
          <w:rPr>
            <w:rFonts w:ascii="Open Sans Light" w:hAnsi="Open Sans Light" w:cstheme="minorHAnsi"/>
            <w:color w:val="000000" w:themeColor="text1"/>
          </w:rPr>
          <w:t>Wytyczne dotyczące kwalifikowalności 2021-2027 - Ministerstwo Funduszy i Polityki Regionalnej</w:t>
        </w:r>
        <w:r w:rsidRPr="00614647">
          <w:rPr>
            <w:rStyle w:val="Hipercze"/>
            <w:rFonts w:ascii="Open Sans Light" w:hAnsi="Open Sans Light"/>
          </w:rPr>
          <w:t xml:space="preserve"> (</w:t>
        </w:r>
        <w:hyperlink r:id="rId13" w:history="1">
          <w:r w:rsidR="008A1091" w:rsidRPr="008A1091">
            <w:rPr>
              <w:rStyle w:val="Hipercze"/>
              <w:rFonts w:ascii="Open Sans Light" w:hAnsi="Open Sans Light"/>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480213B7" w14:textId="63C4A7DA" w:rsidR="00033D9F" w:rsidRPr="0001478B"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4" w:history="1">
        <w:r w:rsidRPr="00E2570E">
          <w:rPr>
            <w:rFonts w:ascii="Open Sans Light" w:hAnsi="Open Sans Light" w:cstheme="minorHAnsi"/>
            <w:color w:val="000000" w:themeColor="text1"/>
          </w:rPr>
          <w:t>Wytyczne dotyczące realizacji zasad równościowych w ramach funduszy unijnych na lata 2021-2027 - Ministerstwo Funduszy i Polityki Regionalnej</w:t>
        </w:r>
        <w:r w:rsidRPr="00E2570E">
          <w:rPr>
            <w:rFonts w:cstheme="minorHAnsi"/>
            <w:color w:val="000000" w:themeColor="text1"/>
          </w:rPr>
          <w:t xml:space="preserve"> (</w:t>
        </w:r>
        <w:hyperlink r:id="rId15" w:history="1">
          <w:r w:rsidR="008A1091" w:rsidRPr="008A1091">
            <w:rPr>
              <w:rStyle w:val="Hipercze"/>
              <w:rFonts w:cstheme="minorHAnsi"/>
            </w:rPr>
            <w:t>wytyczne 2021-2027</w:t>
          </w:r>
        </w:hyperlink>
        <w:r w:rsidRPr="00E2570E">
          <w:rPr>
            <w:rFonts w:cstheme="minorHAnsi"/>
            <w:color w:val="000000" w:themeColor="text1"/>
          </w:rPr>
          <w:t>)</w:t>
        </w:r>
      </w:hyperlink>
      <w:r w:rsidR="00325C5D" w:rsidRPr="00E2570E">
        <w:rPr>
          <w:rFonts w:cstheme="minorHAnsi"/>
          <w:color w:val="000000" w:themeColor="text1"/>
        </w:rPr>
        <w:t>;</w:t>
      </w:r>
    </w:p>
    <w:p w14:paraId="4B79876D" w14:textId="0A68313D"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6" w:history="1">
        <w:r w:rsidRPr="005D0F1A">
          <w:rPr>
            <w:rFonts w:ascii="Open Sans Light" w:hAnsi="Open Sans Light" w:cstheme="minorHAnsi"/>
            <w:color w:val="000000" w:themeColor="text1"/>
          </w:rPr>
          <w:t xml:space="preserve">Wytyczne dotyczące zagadnień związanych z przygotowaniem projektów inwestycyjnych, w tym hybrydowych na lata 2021-2027 - Ministerstwo Funduszy i Polityki Regionalnej </w:t>
        </w:r>
        <w:r w:rsidRPr="00E2570E">
          <w:rPr>
            <w:rFonts w:cstheme="minorHAnsi"/>
            <w:color w:val="000000" w:themeColor="text1"/>
          </w:rPr>
          <w:t>(</w:t>
        </w:r>
        <w:hyperlink r:id="rId17" w:history="1">
          <w:r w:rsidR="008A1091" w:rsidRPr="008A1091">
            <w:rPr>
              <w:rStyle w:val="Hipercze"/>
            </w:rPr>
            <w:t>Wytyczne dotyczące zagadnień związanych z przygotowaniem projektów inwestycyjnych, w tym hybrydowych na lata 2021-2027 - Ministerstwo Funduszy i Polityki Regionalnej</w:t>
          </w:r>
        </w:hyperlink>
        <w:r w:rsidRPr="00E2570E">
          <w:rPr>
            <w:rFonts w:cstheme="minorHAnsi"/>
            <w:color w:val="000000" w:themeColor="text1"/>
          </w:rPr>
          <w:t>)</w:t>
        </w:r>
      </w:hyperlink>
      <w:r w:rsidR="00325C5D" w:rsidRPr="00E2570E">
        <w:rPr>
          <w:rFonts w:cstheme="minorHAnsi"/>
          <w:color w:val="000000" w:themeColor="text1"/>
        </w:rPr>
        <w:t>;</w:t>
      </w:r>
    </w:p>
    <w:p w14:paraId="362B605D" w14:textId="5A3598DF"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8" w:history="1">
        <w:r w:rsidRPr="005D0F1A">
          <w:rPr>
            <w:rFonts w:ascii="Open Sans Light" w:hAnsi="Open Sans Light" w:cstheme="minorHAnsi"/>
            <w:color w:val="000000" w:themeColor="text1"/>
          </w:rPr>
          <w:t>Wytyczne dotyczące wyboru projektów na lata 2021-2027 - Ministerstwo Funduszy i Polityki Regionalnej</w:t>
        </w:r>
        <w:r w:rsidRPr="00614647">
          <w:rPr>
            <w:rStyle w:val="Hipercze"/>
            <w:rFonts w:ascii="Open Sans Light" w:hAnsi="Open Sans Light"/>
          </w:rPr>
          <w:t xml:space="preserve"> (</w:t>
        </w:r>
        <w:hyperlink r:id="rId19" w:history="1">
          <w:r w:rsidR="008A1091" w:rsidRPr="008A1091">
            <w:rPr>
              <w:rStyle w:val="Hipercze"/>
              <w:rFonts w:ascii="Open Sans Light" w:hAnsi="Open Sans Light"/>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1AFC1714" w14:textId="31F78DC4" w:rsidR="001E5968" w:rsidRPr="00614647" w:rsidRDefault="001E5968"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odwołania do wyżej wymienionych dokumentów.</w:t>
      </w:r>
    </w:p>
    <w:p w14:paraId="3E76528D" w14:textId="7D0128D0" w:rsidR="00E150F2" w:rsidRPr="00614647" w:rsidRDefault="00F1655B"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rPr>
        <w:lastRenderedPageBreak/>
        <w:t xml:space="preserve">Niniejsza </w:t>
      </w:r>
      <w:r w:rsidRPr="00614647">
        <w:rPr>
          <w:rFonts w:ascii="Open Sans Light" w:hAnsi="Open Sans Light" w:cstheme="minorHAnsi"/>
          <w:b/>
        </w:rPr>
        <w:t>Instrukcja</w:t>
      </w:r>
      <w:r w:rsidRPr="00614647">
        <w:rPr>
          <w:rFonts w:ascii="Open Sans Light" w:hAnsi="Open Sans Light" w:cstheme="minorHAnsi"/>
        </w:rPr>
        <w:t xml:space="preserve"> ma zastosowanie do </w:t>
      </w:r>
      <w:r w:rsidR="00335984" w:rsidRPr="00614647">
        <w:rPr>
          <w:rFonts w:ascii="Open Sans Light" w:hAnsi="Open Sans Light" w:cstheme="minorHAnsi"/>
        </w:rPr>
        <w:t xml:space="preserve">naboru </w:t>
      </w:r>
      <w:r w:rsidRPr="00614647">
        <w:rPr>
          <w:rFonts w:ascii="Open Sans Light" w:hAnsi="Open Sans Light" w:cstheme="minorHAnsi"/>
        </w:rPr>
        <w:t xml:space="preserve">nr </w:t>
      </w:r>
      <w:r w:rsidR="00D92298" w:rsidRPr="00834ED9">
        <w:rPr>
          <w:rFonts w:ascii="Open Sans Light" w:hAnsi="Open Sans Light" w:cstheme="minorHAnsi"/>
          <w:b/>
        </w:rPr>
        <w:t>FENX.01.03-IW.01-00</w:t>
      </w:r>
      <w:r w:rsidR="00251652">
        <w:rPr>
          <w:rFonts w:ascii="Open Sans Light" w:hAnsi="Open Sans Light" w:cstheme="minorHAnsi"/>
          <w:b/>
        </w:rPr>
        <w:t>2</w:t>
      </w:r>
      <w:r w:rsidR="00D92298" w:rsidRPr="00834ED9">
        <w:rPr>
          <w:rFonts w:ascii="Open Sans Light" w:hAnsi="Open Sans Light" w:cstheme="minorHAnsi"/>
          <w:b/>
        </w:rPr>
        <w:t>/</w:t>
      </w:r>
      <w:r w:rsidR="004F7A1B" w:rsidRPr="00834ED9">
        <w:rPr>
          <w:rFonts w:ascii="Open Sans Light" w:hAnsi="Open Sans Light" w:cstheme="minorHAnsi"/>
          <w:b/>
        </w:rPr>
        <w:t>2</w:t>
      </w:r>
      <w:r w:rsidR="0014276A">
        <w:rPr>
          <w:rFonts w:ascii="Open Sans Light" w:hAnsi="Open Sans Light" w:cstheme="minorHAnsi"/>
          <w:b/>
        </w:rPr>
        <w:t>5</w:t>
      </w:r>
      <w:r w:rsidR="00D92298" w:rsidRPr="00614647">
        <w:rPr>
          <w:rFonts w:ascii="Open Sans Light" w:hAnsi="Open Sans Light" w:cstheme="minorHAnsi"/>
        </w:rPr>
        <w:t xml:space="preserve"> </w:t>
      </w:r>
      <w:r w:rsidRPr="00614647">
        <w:rPr>
          <w:rFonts w:ascii="Open Sans Light" w:hAnsi="Open Sans Light" w:cstheme="minorHAnsi"/>
        </w:rPr>
        <w:t xml:space="preserve">NFOŚiGW, jako Instytucja </w:t>
      </w:r>
      <w:r w:rsidR="00335984" w:rsidRPr="00614647">
        <w:rPr>
          <w:rFonts w:ascii="Open Sans Light" w:hAnsi="Open Sans Light" w:cstheme="minorHAnsi"/>
        </w:rPr>
        <w:t>W</w:t>
      </w:r>
      <w:r w:rsidRPr="00614647">
        <w:rPr>
          <w:rFonts w:ascii="Open Sans Light" w:hAnsi="Open Sans Light" w:cstheme="minorHAnsi"/>
        </w:rPr>
        <w:t>drażająca zastrzega sobie prawo do zmian instrukcji</w:t>
      </w:r>
      <w:r w:rsidR="00335984" w:rsidRPr="00614647">
        <w:rPr>
          <w:rFonts w:ascii="Open Sans Light" w:hAnsi="Open Sans Light" w:cstheme="minorHAnsi"/>
        </w:rPr>
        <w:t xml:space="preserve"> w sposób zgodny z</w:t>
      </w:r>
      <w:r w:rsidR="00BD2B85">
        <w:rPr>
          <w:rFonts w:ascii="Open Sans Light" w:hAnsi="Open Sans Light" w:cstheme="minorHAnsi"/>
        </w:rPr>
        <w:t> </w:t>
      </w:r>
      <w:r w:rsidR="00335984" w:rsidRPr="00614647">
        <w:rPr>
          <w:rFonts w:ascii="Open Sans Light" w:hAnsi="Open Sans Light" w:cstheme="minorHAnsi"/>
        </w:rPr>
        <w:t>obowiązującym dla naboru Regulaminem wyboru projektów</w:t>
      </w:r>
      <w:r w:rsidRPr="00614647">
        <w:rPr>
          <w:rFonts w:ascii="Open Sans Light" w:hAnsi="Open Sans Light" w:cstheme="minorHAnsi"/>
        </w:rPr>
        <w:t>.</w:t>
      </w:r>
      <w:r w:rsidR="00E150F2" w:rsidRPr="00614647">
        <w:rPr>
          <w:rFonts w:ascii="Open Sans Light" w:hAnsi="Open Sans Light" w:cstheme="minorHAnsi"/>
          <w:color w:val="000000" w:themeColor="text1"/>
        </w:rPr>
        <w:br w:type="page"/>
      </w:r>
    </w:p>
    <w:p w14:paraId="5C49CB81" w14:textId="77777777" w:rsidR="001E5968" w:rsidRPr="00614647" w:rsidRDefault="00E150F2" w:rsidP="000212C7">
      <w:pPr>
        <w:pStyle w:val="Nagwek1"/>
        <w:numPr>
          <w:ilvl w:val="0"/>
          <w:numId w:val="3"/>
        </w:numPr>
        <w:spacing w:before="360" w:after="120" w:line="276" w:lineRule="auto"/>
        <w:ind w:left="714" w:hanging="357"/>
        <w:rPr>
          <w:rFonts w:ascii="Open Sans Light" w:hAnsi="Open Sans Light"/>
        </w:rPr>
      </w:pPr>
      <w:bookmarkStart w:id="2" w:name="_Toc187330133"/>
      <w:r w:rsidRPr="00614647">
        <w:rPr>
          <w:rFonts w:ascii="Open Sans Light" w:hAnsi="Open Sans Light"/>
        </w:rPr>
        <w:lastRenderedPageBreak/>
        <w:t>Wniosek o dofinansowanie</w:t>
      </w:r>
      <w:r w:rsidR="00437194" w:rsidRPr="00614647">
        <w:rPr>
          <w:rFonts w:ascii="Open Sans Light" w:hAnsi="Open Sans Light"/>
        </w:rPr>
        <w:t xml:space="preserve"> – informacje wstępne</w:t>
      </w:r>
      <w:bookmarkEnd w:id="2"/>
    </w:p>
    <w:p w14:paraId="1610FD5D" w14:textId="70978786" w:rsidR="00E150F2" w:rsidRPr="00614647" w:rsidRDefault="00E150F2" w:rsidP="000212C7">
      <w:pPr>
        <w:spacing w:after="120" w:line="276" w:lineRule="auto"/>
        <w:rPr>
          <w:rFonts w:ascii="Open Sans Light" w:hAnsi="Open Sans Light"/>
        </w:rPr>
      </w:pPr>
      <w:r w:rsidRPr="00614647">
        <w:rPr>
          <w:rFonts w:ascii="Open Sans Light" w:hAnsi="Open Sans Light"/>
        </w:rPr>
        <w:t>Kompletny wniosek o dofinansowanie w ramach działania FENX.</w:t>
      </w:r>
      <w:r w:rsidR="001013B0" w:rsidRPr="00614647">
        <w:rPr>
          <w:rFonts w:ascii="Open Sans Light" w:hAnsi="Open Sans Light"/>
        </w:rPr>
        <w:t>0</w:t>
      </w:r>
      <w:r w:rsidRPr="00614647">
        <w:rPr>
          <w:rFonts w:ascii="Open Sans Light" w:hAnsi="Open Sans Light"/>
        </w:rPr>
        <w:t>1.</w:t>
      </w:r>
      <w:r w:rsidR="001013B0" w:rsidRPr="00614647">
        <w:rPr>
          <w:rFonts w:ascii="Open Sans Light" w:hAnsi="Open Sans Light"/>
        </w:rPr>
        <w:t>0</w:t>
      </w:r>
      <w:r w:rsidRPr="00614647">
        <w:rPr>
          <w:rFonts w:ascii="Open Sans Light" w:hAnsi="Open Sans Light"/>
        </w:rPr>
        <w:t xml:space="preserve">3 Gospodarka wodno-ściekowa obejmuje następujące dokumenty – </w:t>
      </w:r>
      <w:r w:rsidRPr="00614647">
        <w:rPr>
          <w:rFonts w:ascii="Open Sans Light" w:hAnsi="Open Sans Light"/>
          <w:b/>
        </w:rPr>
        <w:t>tylko w wersji elektronicznej</w:t>
      </w:r>
      <w:r w:rsidRPr="00614647">
        <w:rPr>
          <w:rFonts w:ascii="Open Sans Light" w:hAnsi="Open Sans Light"/>
        </w:rPr>
        <w:t>:</w:t>
      </w:r>
    </w:p>
    <w:p w14:paraId="24D4A909" w14:textId="042200BA" w:rsidR="00E150F2" w:rsidRPr="00614647" w:rsidRDefault="006B015E"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Formularz WoD wypełniony online w Aplikacji </w:t>
      </w:r>
      <w:r w:rsidR="0042636D">
        <w:rPr>
          <w:rFonts w:ascii="Open Sans Light" w:hAnsi="Open Sans Light"/>
        </w:rPr>
        <w:t>O</w:t>
      </w:r>
      <w:r w:rsidRPr="00614647">
        <w:rPr>
          <w:rFonts w:ascii="Open Sans Light" w:hAnsi="Open Sans Light"/>
        </w:rPr>
        <w:t xml:space="preserve">bsługi </w:t>
      </w:r>
      <w:r w:rsidR="0042636D">
        <w:rPr>
          <w:rFonts w:ascii="Open Sans Light" w:hAnsi="Open Sans Light"/>
        </w:rPr>
        <w:t>W</w:t>
      </w:r>
      <w:r w:rsidRPr="00614647">
        <w:rPr>
          <w:rFonts w:ascii="Open Sans Light" w:hAnsi="Open Sans Light"/>
        </w:rPr>
        <w:t>niosków o</w:t>
      </w:r>
      <w:r w:rsidR="0042636D">
        <w:rPr>
          <w:rFonts w:ascii="Open Sans Light" w:hAnsi="Open Sans Light"/>
        </w:rPr>
        <w:t> D</w:t>
      </w:r>
      <w:r w:rsidRPr="00614647">
        <w:rPr>
          <w:rFonts w:ascii="Open Sans Light" w:hAnsi="Open Sans Light"/>
        </w:rPr>
        <w:t>ofinansowanie 2021;</w:t>
      </w:r>
    </w:p>
    <w:p w14:paraId="4CD293D7" w14:textId="5869B85B"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1 - Studium wykonalności (lub biznesplan w przypadku inwestycji produkcyjnej) i analiza kosztów i korzyści wraz z arkuszem kalkulacyjnym zawierającym model finansowo-ekonomiczny</w:t>
      </w:r>
      <w:r w:rsidR="0042636D">
        <w:rPr>
          <w:rFonts w:ascii="Open Sans Light" w:hAnsi="Open Sans Light"/>
        </w:rPr>
        <w:t>;</w:t>
      </w:r>
    </w:p>
    <w:p w14:paraId="457E6FA7" w14:textId="48D203B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2 - Mapa aglomeracji</w:t>
      </w:r>
      <w:r w:rsidR="005A2B25">
        <w:rPr>
          <w:rFonts w:ascii="Open Sans Light" w:hAnsi="Open Sans Light"/>
        </w:rPr>
        <w:t xml:space="preserve"> i mapy szczegółowe</w:t>
      </w:r>
      <w:r w:rsidR="0042636D">
        <w:rPr>
          <w:rFonts w:ascii="Open Sans Light" w:hAnsi="Open Sans Light"/>
        </w:rPr>
        <w:t>;</w:t>
      </w:r>
    </w:p>
    <w:p w14:paraId="1E8E3DA0" w14:textId="24B62EB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3 - Wykres Gantta dla projektu</w:t>
      </w:r>
      <w:r w:rsidR="0042636D">
        <w:rPr>
          <w:rFonts w:ascii="Open Sans Light" w:hAnsi="Open Sans Light"/>
        </w:rPr>
        <w:t>;</w:t>
      </w:r>
    </w:p>
    <w:p w14:paraId="51DEE270" w14:textId="7C2AA1CE" w:rsidR="000D0827" w:rsidRPr="00875E2F" w:rsidRDefault="00546ADF"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4 -</w:t>
      </w:r>
      <w:r w:rsidR="000D0827" w:rsidRPr="00875E2F">
        <w:rPr>
          <w:rFonts w:ascii="Open Sans Light" w:hAnsi="Open Sans Light"/>
        </w:rPr>
        <w:t xml:space="preserve"> Zgodność z prawem ochrony środowiska</w:t>
      </w:r>
      <w:r w:rsidR="0042636D">
        <w:rPr>
          <w:rFonts w:ascii="Open Sans Light" w:hAnsi="Open Sans Light"/>
        </w:rPr>
        <w:t>;</w:t>
      </w:r>
    </w:p>
    <w:p w14:paraId="6EA1CF2E" w14:textId="38225752"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4.1 - Deklaracja organu odpowiedzialnego za monitorowanie obszarów Natura 2000</w:t>
      </w:r>
      <w:r w:rsidR="005D7A76">
        <w:rPr>
          <w:rFonts w:ascii="Open Sans Light" w:hAnsi="Open Sans Light"/>
        </w:rPr>
        <w:t xml:space="preserve"> (o ile dotyczy)</w:t>
      </w:r>
      <w:r w:rsidR="0042636D">
        <w:rPr>
          <w:rFonts w:ascii="Open Sans Light" w:hAnsi="Open Sans Light"/>
        </w:rPr>
        <w:t>;</w:t>
      </w:r>
    </w:p>
    <w:p w14:paraId="50961883" w14:textId="34A2A604"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4.2 </w:t>
      </w:r>
      <w:r w:rsidR="005D7A76">
        <w:rPr>
          <w:rFonts w:ascii="Open Sans Light" w:hAnsi="Open Sans Light"/>
        </w:rPr>
        <w:t>–</w:t>
      </w:r>
      <w:r w:rsidRPr="00875E2F">
        <w:rPr>
          <w:rFonts w:ascii="Open Sans Light" w:hAnsi="Open Sans Light"/>
        </w:rPr>
        <w:t xml:space="preserve"> </w:t>
      </w:r>
      <w:r w:rsidR="005D7A76">
        <w:rPr>
          <w:rFonts w:ascii="Open Sans Light" w:hAnsi="Open Sans Light"/>
        </w:rPr>
        <w:t>Informacja</w:t>
      </w:r>
      <w:r w:rsidR="005D7A76" w:rsidRPr="00875E2F">
        <w:rPr>
          <w:rFonts w:ascii="Open Sans Light" w:hAnsi="Open Sans Light"/>
        </w:rPr>
        <w:t xml:space="preserve"> </w:t>
      </w:r>
      <w:r w:rsidRPr="00875E2F">
        <w:rPr>
          <w:rFonts w:ascii="Open Sans Light" w:hAnsi="Open Sans Light"/>
        </w:rPr>
        <w:t>właściwego organu odpowiedzialnego za gospodarkę wodną</w:t>
      </w:r>
      <w:r w:rsidR="005D7A76">
        <w:rPr>
          <w:rFonts w:ascii="Open Sans Light" w:hAnsi="Open Sans Light"/>
        </w:rPr>
        <w:t xml:space="preserve"> (o ile dotyczy)</w:t>
      </w:r>
      <w:r w:rsidR="0042636D">
        <w:rPr>
          <w:rFonts w:ascii="Open Sans Light" w:hAnsi="Open Sans Light"/>
        </w:rPr>
        <w:t>;</w:t>
      </w:r>
    </w:p>
    <w:p w14:paraId="29373CB9" w14:textId="43C5D9A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4.3 – Oświadczenie o zgodności zakresu rzeczowego decyzji o środowiskowych uwarunkowaniach z zakresem rzeczowym projektu</w:t>
      </w:r>
      <w:r w:rsidR="0042636D">
        <w:rPr>
          <w:rFonts w:ascii="Open Sans Light" w:hAnsi="Open Sans Light"/>
        </w:rPr>
        <w:t>;</w:t>
      </w:r>
      <w:r w:rsidRPr="00875E2F">
        <w:rPr>
          <w:rFonts w:ascii="Open Sans Light" w:hAnsi="Open Sans Light"/>
        </w:rPr>
        <w:tab/>
      </w:r>
    </w:p>
    <w:p w14:paraId="4A01EDE8" w14:textId="487925BD" w:rsidR="00153E85"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4.4 – Dokumenty opisane w pkt 9 oraz pkt 10 Załącznika 4</w:t>
      </w:r>
      <w:r w:rsidR="00D222CE" w:rsidRPr="00875E2F">
        <w:rPr>
          <w:rFonts w:ascii="Open Sans Light" w:hAnsi="Open Sans Light"/>
        </w:rPr>
        <w:t xml:space="preserve"> do WoD</w:t>
      </w:r>
      <w:r w:rsidR="00254577">
        <w:rPr>
          <w:rFonts w:ascii="Open Sans Light" w:hAnsi="Open Sans Light"/>
        </w:rPr>
        <w:t xml:space="preserve"> (</w:t>
      </w:r>
      <w:r w:rsidR="005D7A76">
        <w:rPr>
          <w:rFonts w:ascii="Open Sans Light" w:hAnsi="Open Sans Light"/>
        </w:rPr>
        <w:t>o ile dotyczy</w:t>
      </w:r>
      <w:r w:rsidR="00254577">
        <w:rPr>
          <w:rFonts w:ascii="Open Sans Light" w:hAnsi="Open Sans Light"/>
        </w:rPr>
        <w:t>)</w:t>
      </w:r>
      <w:r w:rsidR="0042636D">
        <w:rPr>
          <w:rFonts w:ascii="Open Sans Light" w:hAnsi="Open Sans Light"/>
        </w:rPr>
        <w:t>;</w:t>
      </w:r>
    </w:p>
    <w:p w14:paraId="47214499" w14:textId="582B160C" w:rsidR="000D0827" w:rsidRDefault="00153E85" w:rsidP="000212C7">
      <w:pPr>
        <w:pStyle w:val="Akapitzlist"/>
        <w:numPr>
          <w:ilvl w:val="0"/>
          <w:numId w:val="4"/>
        </w:numPr>
        <w:spacing w:after="120" w:line="276" w:lineRule="auto"/>
        <w:rPr>
          <w:rFonts w:ascii="Open Sans Light" w:hAnsi="Open Sans Light"/>
        </w:rPr>
      </w:pPr>
      <w:r>
        <w:rPr>
          <w:rFonts w:ascii="Open Sans Light" w:hAnsi="Open Sans Light"/>
        </w:rPr>
        <w:t>Załącznik 4.5 – Wykaz dokumentów gromadzonych w celu potwierdzenia spełnienia zasady DNSH w całym cyklu życia projektu</w:t>
      </w:r>
      <w:r w:rsidR="006D4406">
        <w:rPr>
          <w:rFonts w:ascii="Open Sans Light" w:hAnsi="Open Sans Light"/>
        </w:rPr>
        <w:t>;</w:t>
      </w:r>
    </w:p>
    <w:p w14:paraId="691005E4" w14:textId="7728B8D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5 – Działania informacyjno-promocyjne</w:t>
      </w:r>
      <w:r w:rsidR="0042636D">
        <w:rPr>
          <w:rFonts w:ascii="Open Sans Light" w:hAnsi="Open Sans Light"/>
        </w:rPr>
        <w:t>;</w:t>
      </w:r>
    </w:p>
    <w:p w14:paraId="26BEDF43" w14:textId="3C9950F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6 - Analiza zgodności aglomeracji z Dyrektywą nr</w:t>
      </w:r>
      <w:r w:rsidR="00325C5D">
        <w:rPr>
          <w:rFonts w:ascii="Open Sans Light" w:hAnsi="Open Sans Light"/>
        </w:rPr>
        <w:t> </w:t>
      </w:r>
      <w:r w:rsidRPr="00875E2F">
        <w:rPr>
          <w:rFonts w:ascii="Open Sans Light" w:hAnsi="Open Sans Light"/>
        </w:rPr>
        <w:t>91/271/EWG</w:t>
      </w:r>
      <w:r w:rsidR="0042636D">
        <w:rPr>
          <w:rFonts w:ascii="Open Sans Light" w:hAnsi="Open Sans Light"/>
        </w:rPr>
        <w:t>;</w:t>
      </w:r>
    </w:p>
    <w:p w14:paraId="0387C23E" w14:textId="1455644A"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6.1 - Tabela dotycząca zgodności z dyrektywą ściekową</w:t>
      </w:r>
      <w:r w:rsidR="0042636D">
        <w:rPr>
          <w:rFonts w:ascii="Open Sans Light" w:hAnsi="Open Sans Light"/>
        </w:rPr>
        <w:t>;</w:t>
      </w:r>
    </w:p>
    <w:p w14:paraId="0A338125" w14:textId="16BE0D10"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6.2 - Aktualizacja danych nt. aglomeracji</w:t>
      </w:r>
      <w:r w:rsidR="0042636D">
        <w:rPr>
          <w:rFonts w:ascii="Open Sans Light" w:hAnsi="Open Sans Light"/>
        </w:rPr>
        <w:t>;</w:t>
      </w:r>
    </w:p>
    <w:p w14:paraId="74EE19E4" w14:textId="1407DD88"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7 - Oświadczenie o zgodności z wieloletnim planem rozwoju i modernizacji urządzeń wodociągowych i urządzeń kanalizacyjnych (…)</w:t>
      </w:r>
      <w:r w:rsidR="0042636D">
        <w:rPr>
          <w:rFonts w:ascii="Open Sans Light" w:hAnsi="Open Sans Light"/>
        </w:rPr>
        <w:t>;</w:t>
      </w:r>
      <w:r w:rsidRPr="00875E2F">
        <w:rPr>
          <w:rFonts w:ascii="Open Sans Light" w:hAnsi="Open Sans Light"/>
        </w:rPr>
        <w:tab/>
      </w:r>
    </w:p>
    <w:p w14:paraId="6D643B88" w14:textId="0CCA5F2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8 - Wykaz zadań objętych przedsięwzięciem wymagających pozwolenia na budowę lub zgłoszenia zamiaru budowy/wykonania robót budowlanych niewymagających pozwolenia na budowę</w:t>
      </w:r>
      <w:r w:rsidR="0042636D">
        <w:rPr>
          <w:rFonts w:ascii="Open Sans Light" w:hAnsi="Open Sans Light"/>
        </w:rPr>
        <w:t>;</w:t>
      </w:r>
    </w:p>
    <w:p w14:paraId="394CCC6A" w14:textId="4AB15693"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9 - Wykaz decyzji o warunkach zabudowy i zagospodarowania terenu/miejscowych planów zagospodarowania przestrzennego</w:t>
      </w:r>
      <w:r w:rsidR="0042636D">
        <w:rPr>
          <w:rFonts w:ascii="Open Sans Light" w:hAnsi="Open Sans Light"/>
        </w:rPr>
        <w:t>;</w:t>
      </w:r>
    </w:p>
    <w:p w14:paraId="524AC9A9" w14:textId="10532577" w:rsidR="000D0827" w:rsidRPr="00614647"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10 - Porozumienie zawarte pomiędzy </w:t>
      </w:r>
      <w:r w:rsidR="00335984" w:rsidRPr="00875E2F">
        <w:rPr>
          <w:rFonts w:ascii="Open Sans Light" w:hAnsi="Open Sans Light"/>
        </w:rPr>
        <w:t>W</w:t>
      </w:r>
      <w:r w:rsidRPr="00875E2F">
        <w:rPr>
          <w:rFonts w:ascii="Open Sans Light" w:hAnsi="Open Sans Light"/>
        </w:rPr>
        <w:t xml:space="preserve">nioskodawcą a </w:t>
      </w:r>
      <w:r w:rsidR="00335984" w:rsidRPr="00875E2F">
        <w:rPr>
          <w:rFonts w:ascii="Open Sans Light" w:hAnsi="Open Sans Light"/>
        </w:rPr>
        <w:t>P</w:t>
      </w:r>
      <w:r w:rsidRPr="00875E2F">
        <w:rPr>
          <w:rFonts w:ascii="Open Sans Light" w:hAnsi="Open Sans Light"/>
        </w:rPr>
        <w:t>odmiotem, który jest upoważniony do ponoszenia wydatków kwalifikowanych w okresie wdrażania projektu</w:t>
      </w:r>
      <w:r w:rsidR="0042636D">
        <w:rPr>
          <w:rFonts w:ascii="Open Sans Light" w:hAnsi="Open Sans Light"/>
        </w:rPr>
        <w:t xml:space="preserve"> </w:t>
      </w:r>
      <w:r w:rsidR="00335984" w:rsidRPr="00614647">
        <w:rPr>
          <w:rFonts w:ascii="Open Sans Light" w:hAnsi="Open Sans Light"/>
        </w:rPr>
        <w:t>(o ile dotyczy)</w:t>
      </w:r>
      <w:r w:rsidR="0042636D">
        <w:rPr>
          <w:rFonts w:ascii="Open Sans Light" w:hAnsi="Open Sans Light"/>
        </w:rPr>
        <w:t>;</w:t>
      </w:r>
    </w:p>
    <w:p w14:paraId="1A27395B" w14:textId="12FEA5B8" w:rsidR="000D0827" w:rsidRPr="00614647"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11 - </w:t>
      </w:r>
      <w:r w:rsidR="003816FD">
        <w:rPr>
          <w:rFonts w:ascii="Open Sans Light" w:hAnsi="Open Sans Light"/>
        </w:rPr>
        <w:t>D</w:t>
      </w:r>
      <w:r w:rsidR="003816FD" w:rsidRPr="003816FD">
        <w:rPr>
          <w:rFonts w:ascii="Open Sans Light" w:hAnsi="Open Sans Light"/>
        </w:rPr>
        <w:t>okumenty potwierdzające, że podmiot jest uprawniony do ubiegania się o przyznanie dofinansowania w ramach danego naboru</w:t>
      </w:r>
      <w:r w:rsidR="003816FD">
        <w:rPr>
          <w:rFonts w:ascii="Open Sans Light" w:hAnsi="Open Sans Light"/>
        </w:rPr>
        <w:t xml:space="preserve"> (o ile dotyczy); uchwała</w:t>
      </w:r>
      <w:r w:rsidR="003816FD" w:rsidRPr="003816FD">
        <w:rPr>
          <w:rFonts w:ascii="Open Sans Light" w:hAnsi="Open Sans Light"/>
        </w:rPr>
        <w:t xml:space="preserve"> Rady Gminy w sprawie deklaracji wprowadzenia przewidzianych w Studium </w:t>
      </w:r>
      <w:r w:rsidR="003816FD" w:rsidRPr="003816FD">
        <w:rPr>
          <w:rFonts w:ascii="Open Sans Light" w:hAnsi="Open Sans Light"/>
        </w:rPr>
        <w:lastRenderedPageBreak/>
        <w:t>Wykonalności dopłat do taryf dla zbiorowego zaopatrzenia w wodę i zbiorowego odprowadzania ścieków</w:t>
      </w:r>
      <w:r w:rsidR="003816FD" w:rsidRPr="003816FD" w:rsidDel="003816FD">
        <w:rPr>
          <w:rFonts w:ascii="Open Sans Light" w:hAnsi="Open Sans Light"/>
        </w:rPr>
        <w:t xml:space="preserve"> </w:t>
      </w:r>
      <w:r w:rsidR="003816FD">
        <w:rPr>
          <w:rFonts w:ascii="Open Sans Light" w:hAnsi="Open Sans Light"/>
        </w:rPr>
        <w:t>(o ile dotyczy)</w:t>
      </w:r>
      <w:r w:rsidR="0042636D">
        <w:rPr>
          <w:rFonts w:ascii="Open Sans Light" w:hAnsi="Open Sans Light"/>
        </w:rPr>
        <w:t>;</w:t>
      </w:r>
    </w:p>
    <w:p w14:paraId="6DD00D2E" w14:textId="62A895F1"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12 </w:t>
      </w:r>
      <w:r w:rsidR="001801A7" w:rsidRPr="00614647">
        <w:rPr>
          <w:rFonts w:ascii="Open Sans Light" w:hAnsi="Open Sans Light"/>
        </w:rPr>
        <w:t>–</w:t>
      </w:r>
      <w:r w:rsidRPr="00614647">
        <w:rPr>
          <w:rFonts w:ascii="Open Sans Light" w:hAnsi="Open Sans Light"/>
        </w:rPr>
        <w:t xml:space="preserve"> </w:t>
      </w:r>
      <w:r w:rsidR="001801A7" w:rsidRPr="00614647">
        <w:rPr>
          <w:rFonts w:ascii="Open Sans Light" w:hAnsi="Open Sans Light"/>
        </w:rPr>
        <w:t>Oświadczenie pn. Procedury (tryb postępowania) wnioskodawcy w</w:t>
      </w:r>
      <w:r w:rsidR="00325C5D">
        <w:rPr>
          <w:rFonts w:ascii="Open Sans Light" w:hAnsi="Open Sans Light"/>
        </w:rPr>
        <w:t> </w:t>
      </w:r>
      <w:r w:rsidR="001801A7" w:rsidRPr="00614647">
        <w:rPr>
          <w:rFonts w:ascii="Open Sans Light" w:hAnsi="Open Sans Light"/>
        </w:rPr>
        <w:t>obszarze zawierania umów dla zadań objętych projektem do umów, do których nie stosuje się ustawy Prawo zamówień publicznych</w:t>
      </w:r>
      <w:r w:rsidR="0042636D">
        <w:rPr>
          <w:rFonts w:ascii="Open Sans Light" w:hAnsi="Open Sans Light"/>
        </w:rPr>
        <w:t>;</w:t>
      </w:r>
    </w:p>
    <w:p w14:paraId="61969598" w14:textId="7C5C6966"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13 </w:t>
      </w:r>
      <w:r w:rsidR="007A578A" w:rsidRPr="00875E2F">
        <w:rPr>
          <w:rFonts w:ascii="Open Sans Light" w:hAnsi="Open Sans Light"/>
        </w:rPr>
        <w:t>–</w:t>
      </w:r>
      <w:r w:rsidRPr="00875E2F">
        <w:rPr>
          <w:rFonts w:ascii="Open Sans Light" w:hAnsi="Open Sans Light"/>
        </w:rPr>
        <w:t xml:space="preserve"> </w:t>
      </w:r>
      <w:r w:rsidR="007A578A" w:rsidRPr="00875E2F">
        <w:rPr>
          <w:rFonts w:ascii="Open Sans Light" w:hAnsi="Open Sans Light"/>
        </w:rPr>
        <w:t xml:space="preserve">Wyliczenie </w:t>
      </w:r>
      <w:r w:rsidR="00FF4417">
        <w:rPr>
          <w:rFonts w:ascii="Open Sans Light" w:hAnsi="Open Sans Light"/>
        </w:rPr>
        <w:t>jednostkowego rezultatu projektu</w:t>
      </w:r>
      <w:r w:rsidR="004A6EE1">
        <w:rPr>
          <w:rFonts w:ascii="Open Sans Light" w:hAnsi="Open Sans Light"/>
        </w:rPr>
        <w:t>;</w:t>
      </w:r>
    </w:p>
    <w:p w14:paraId="1B445AAA" w14:textId="5843C21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14 - Dokumenty formalno-prawne wnioskodawcy</w:t>
      </w:r>
      <w:r w:rsidR="004A6EE1">
        <w:rPr>
          <w:rFonts w:ascii="Open Sans Light" w:hAnsi="Open Sans Light"/>
        </w:rPr>
        <w:t>;</w:t>
      </w:r>
    </w:p>
    <w:p w14:paraId="2856FEC8" w14:textId="3A7AF01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w:t>
      </w:r>
      <w:r w:rsidR="00EA1B7B" w:rsidRPr="00875E2F">
        <w:rPr>
          <w:rFonts w:ascii="Open Sans Light" w:hAnsi="Open Sans Light"/>
        </w:rPr>
        <w:t>ałącznik 15</w:t>
      </w:r>
      <w:r w:rsidRPr="00875E2F">
        <w:rPr>
          <w:rFonts w:ascii="Open Sans Light" w:hAnsi="Open Sans Light"/>
        </w:rPr>
        <w:t xml:space="preserve"> - </w:t>
      </w:r>
      <w:r w:rsidR="00F94B5A" w:rsidRPr="00875E2F">
        <w:rPr>
          <w:rFonts w:ascii="Open Sans Light" w:hAnsi="Open Sans Light"/>
        </w:rPr>
        <w:t xml:space="preserve">Oświadczenia </w:t>
      </w:r>
      <w:r w:rsidR="00335984" w:rsidRPr="00875E2F">
        <w:rPr>
          <w:rFonts w:ascii="Open Sans Light" w:hAnsi="Open Sans Light"/>
        </w:rPr>
        <w:t>W</w:t>
      </w:r>
      <w:r w:rsidR="00F94B5A" w:rsidRPr="00875E2F">
        <w:rPr>
          <w:rFonts w:ascii="Open Sans Light" w:hAnsi="Open Sans Light"/>
        </w:rPr>
        <w:t>nioskodawcy</w:t>
      </w:r>
      <w:r w:rsidR="004A6EE1">
        <w:rPr>
          <w:rFonts w:ascii="Open Sans Light" w:hAnsi="Open Sans Light"/>
        </w:rPr>
        <w:t>;</w:t>
      </w:r>
    </w:p>
    <w:p w14:paraId="2C78FC06" w14:textId="195A3BA4" w:rsidR="000D0827" w:rsidRPr="00614647" w:rsidRDefault="00EA1B7B"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16</w:t>
      </w:r>
      <w:r w:rsidR="000D0827" w:rsidRPr="00875E2F">
        <w:rPr>
          <w:rFonts w:ascii="Open Sans Light" w:hAnsi="Open Sans Light"/>
        </w:rPr>
        <w:t xml:space="preserve"> - Oświadczenie Wnioskodawcy o zapewnieniu udziału własnego</w:t>
      </w:r>
      <w:r w:rsidR="004A6EE1">
        <w:rPr>
          <w:rFonts w:ascii="Open Sans Light" w:hAnsi="Open Sans Light"/>
        </w:rPr>
        <w:t>;</w:t>
      </w:r>
    </w:p>
    <w:p w14:paraId="7A182A47" w14:textId="35AEB169" w:rsidR="002E5A5B" w:rsidRPr="0061464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17</w:t>
      </w:r>
      <w:r w:rsidR="000D0827" w:rsidRPr="00614647">
        <w:rPr>
          <w:rFonts w:ascii="Open Sans Light" w:hAnsi="Open Sans Light"/>
        </w:rPr>
        <w:t xml:space="preserve"> - </w:t>
      </w:r>
      <w:r w:rsidR="00F62ED2" w:rsidRPr="00614647">
        <w:rPr>
          <w:rFonts w:ascii="Open Sans Light" w:hAnsi="Open Sans Light"/>
        </w:rPr>
        <w:t>Oświadczenie Wnioskodawcy</w:t>
      </w:r>
      <w:r w:rsidR="00961B36">
        <w:rPr>
          <w:rFonts w:ascii="Open Sans Light" w:hAnsi="Open Sans Light"/>
        </w:rPr>
        <w:t>/podmiotu upoważnionego do ponoszenia wydatków</w:t>
      </w:r>
      <w:r w:rsidR="00F62ED2" w:rsidRPr="00614647">
        <w:rPr>
          <w:rFonts w:ascii="Open Sans Light" w:hAnsi="Open Sans Light"/>
        </w:rPr>
        <w:t xml:space="preserve"> dotyczące wykorzystania potencjału energetycznego ścieków i</w:t>
      </w:r>
      <w:r w:rsidR="00325C5D">
        <w:rPr>
          <w:rFonts w:ascii="Open Sans Light" w:hAnsi="Open Sans Light"/>
        </w:rPr>
        <w:t> </w:t>
      </w:r>
      <w:r w:rsidR="00F62ED2" w:rsidRPr="00614647">
        <w:rPr>
          <w:rFonts w:ascii="Open Sans Light" w:hAnsi="Open Sans Light"/>
        </w:rPr>
        <w:t>osadów ściekowych</w:t>
      </w:r>
      <w:r w:rsidR="004A6EE1">
        <w:rPr>
          <w:rFonts w:ascii="Open Sans Light" w:hAnsi="Open Sans Light"/>
        </w:rPr>
        <w:t>;</w:t>
      </w:r>
    </w:p>
    <w:p w14:paraId="0EE9924B" w14:textId="77777777" w:rsidR="00B973F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18</w:t>
      </w:r>
      <w:r w:rsidR="00F94B5A" w:rsidRPr="00614647">
        <w:rPr>
          <w:rFonts w:ascii="Open Sans Light" w:hAnsi="Open Sans Light"/>
        </w:rPr>
        <w:t xml:space="preserve"> - Oświadczenie dot. korespondencji drogą elektroniczną</w:t>
      </w:r>
      <w:r w:rsidR="00B973F7">
        <w:rPr>
          <w:rFonts w:ascii="Open Sans Light" w:hAnsi="Open Sans Light"/>
        </w:rPr>
        <w:t>;</w:t>
      </w:r>
    </w:p>
    <w:p w14:paraId="5D9446B6" w14:textId="50B7FAF2" w:rsidR="005D7A76" w:rsidRPr="00CD661B" w:rsidRDefault="00B973F7" w:rsidP="000212C7">
      <w:pPr>
        <w:pStyle w:val="Akapitzlist"/>
        <w:numPr>
          <w:ilvl w:val="0"/>
          <w:numId w:val="4"/>
        </w:numPr>
        <w:spacing w:after="120" w:line="276" w:lineRule="auto"/>
        <w:rPr>
          <w:rFonts w:ascii="Open Sans Light" w:hAnsi="Open Sans Light"/>
        </w:rPr>
      </w:pPr>
      <w:r>
        <w:rPr>
          <w:rFonts w:ascii="Open Sans Light" w:hAnsi="Open Sans Light"/>
        </w:rPr>
        <w:t xml:space="preserve">Załącznik 19 – Oświadczenie Wnioskodawcy/podmiotu upoważnionego dotyczące </w:t>
      </w:r>
      <w:r w:rsidR="0091587F">
        <w:rPr>
          <w:rFonts w:ascii="Open Sans Light" w:hAnsi="Open Sans Light"/>
        </w:rPr>
        <w:t>klauzuli niedyskryminacyjnej</w:t>
      </w:r>
      <w:r w:rsidR="00361295">
        <w:rPr>
          <w:rFonts w:ascii="Open Sans Light" w:hAnsi="Open Sans Light"/>
        </w:rPr>
        <w:t>.</w:t>
      </w:r>
    </w:p>
    <w:p w14:paraId="01B14C63" w14:textId="49E04D4D" w:rsidR="000D0827" w:rsidRPr="00614647" w:rsidRDefault="000D0827" w:rsidP="000212C7">
      <w:pPr>
        <w:spacing w:after="120" w:line="276" w:lineRule="auto"/>
        <w:rPr>
          <w:rFonts w:ascii="Open Sans Light" w:hAnsi="Open Sans Light"/>
        </w:rPr>
      </w:pPr>
      <w:r w:rsidRPr="00875E2F">
        <w:rPr>
          <w:rFonts w:ascii="Open Sans Light" w:hAnsi="Open Sans Light"/>
        </w:rPr>
        <w:t>Więcej informacji o załącznikach do WoD dotyczących obowiązku/opcji ich sporządzenia, wymaganej formie i zawartości</w:t>
      </w:r>
      <w:r w:rsidR="00335984" w:rsidRPr="00875E2F">
        <w:rPr>
          <w:rFonts w:ascii="Open Sans Light" w:hAnsi="Open Sans Light"/>
        </w:rPr>
        <w:t>,</w:t>
      </w:r>
      <w:r w:rsidRPr="00875E2F">
        <w:rPr>
          <w:rFonts w:ascii="Open Sans Light" w:hAnsi="Open Sans Light"/>
        </w:rPr>
        <w:t xml:space="preserve"> znajduje się </w:t>
      </w:r>
      <w:r w:rsidR="00580189" w:rsidRPr="00875E2F">
        <w:rPr>
          <w:rFonts w:ascii="Open Sans Light" w:hAnsi="Open Sans Light"/>
        </w:rPr>
        <w:t xml:space="preserve">dalszych rozdziałach niniejszej instrukcji, tj. </w:t>
      </w:r>
      <w:r w:rsidRPr="00875E2F">
        <w:rPr>
          <w:rFonts w:ascii="Open Sans Light" w:hAnsi="Open Sans Light"/>
        </w:rPr>
        <w:t>w</w:t>
      </w:r>
      <w:r w:rsidR="004A6EE1">
        <w:rPr>
          <w:rFonts w:ascii="Open Sans Light" w:hAnsi="Open Sans Light"/>
        </w:rPr>
        <w:t> </w:t>
      </w:r>
      <w:r w:rsidR="0091656A" w:rsidRPr="00614647">
        <w:rPr>
          <w:rFonts w:ascii="Open Sans Light" w:hAnsi="Open Sans Light"/>
        </w:rPr>
        <w:t xml:space="preserve">rozdziale </w:t>
      </w:r>
      <w:r w:rsidRPr="00614647">
        <w:rPr>
          <w:rFonts w:ascii="Open Sans Light" w:hAnsi="Open Sans Light"/>
          <w:color w:val="1F4E79" w:themeColor="accent1" w:themeShade="80"/>
          <w:u w:val="single"/>
        </w:rPr>
        <w:fldChar w:fldCharType="begin"/>
      </w:r>
      <w:r w:rsidRPr="00614647">
        <w:rPr>
          <w:rFonts w:ascii="Open Sans Light" w:hAnsi="Open Sans Light"/>
          <w:color w:val="1F4E79" w:themeColor="accent1" w:themeShade="80"/>
          <w:u w:val="single"/>
        </w:rPr>
        <w:instrText xml:space="preserve"> REF _Ref134620237 \h </w:instrText>
      </w:r>
      <w:r w:rsidR="0091656A" w:rsidRPr="00614647">
        <w:rPr>
          <w:rFonts w:ascii="Open Sans Light" w:hAnsi="Open Sans Light"/>
          <w:color w:val="1F4E79" w:themeColor="accent1" w:themeShade="80"/>
          <w:u w:val="single"/>
        </w:rPr>
        <w:instrText xml:space="preserve"> \* MERGEFORMAT </w:instrText>
      </w:r>
      <w:r w:rsidRPr="00614647">
        <w:rPr>
          <w:rFonts w:ascii="Open Sans Light" w:hAnsi="Open Sans Light"/>
          <w:color w:val="1F4E79" w:themeColor="accent1" w:themeShade="80"/>
          <w:u w:val="single"/>
        </w:rPr>
      </w:r>
      <w:r w:rsidRPr="00614647">
        <w:rPr>
          <w:rFonts w:ascii="Open Sans Light" w:hAnsi="Open Sans Light"/>
          <w:color w:val="1F4E79" w:themeColor="accent1" w:themeShade="80"/>
          <w:u w:val="single"/>
        </w:rPr>
        <w:fldChar w:fldCharType="separate"/>
      </w:r>
      <w:r w:rsidRPr="00614647">
        <w:rPr>
          <w:rFonts w:ascii="Open Sans Light" w:hAnsi="Open Sans Light"/>
          <w:color w:val="1F4E79" w:themeColor="accent1" w:themeShade="80"/>
          <w:u w:val="single"/>
        </w:rPr>
        <w:t>2.2.11 Sekcja K – Załączniki</w:t>
      </w:r>
      <w:r w:rsidRPr="00614647">
        <w:rPr>
          <w:rFonts w:ascii="Open Sans Light" w:hAnsi="Open Sans Light"/>
          <w:color w:val="1F4E79" w:themeColor="accent1" w:themeShade="80"/>
          <w:u w:val="single"/>
        </w:rPr>
        <w:fldChar w:fldCharType="end"/>
      </w:r>
      <w:r w:rsidRPr="00614647">
        <w:rPr>
          <w:rFonts w:ascii="Open Sans Light" w:hAnsi="Open Sans Light"/>
          <w:color w:val="1F4E79" w:themeColor="accent1" w:themeShade="80"/>
        </w:rPr>
        <w:t xml:space="preserve"> </w:t>
      </w:r>
      <w:r w:rsidRPr="00614647">
        <w:rPr>
          <w:rFonts w:ascii="Open Sans Light" w:hAnsi="Open Sans Light"/>
        </w:rPr>
        <w:t xml:space="preserve">i </w:t>
      </w:r>
      <w:r w:rsidR="0091656A" w:rsidRPr="00614647">
        <w:rPr>
          <w:rFonts w:ascii="Open Sans Light" w:hAnsi="Open Sans Light"/>
          <w:color w:val="1F4E79" w:themeColor="accent1" w:themeShade="80"/>
          <w:u w:val="single"/>
        </w:rPr>
        <w:t>rozdziale 3</w:t>
      </w:r>
      <w:r w:rsidR="0091656A" w:rsidRPr="00614647">
        <w:rPr>
          <w:rFonts w:ascii="Open Sans Light" w:hAnsi="Open Sans Light"/>
        </w:rPr>
        <w:t xml:space="preserve">. </w:t>
      </w:r>
      <w:r w:rsidRPr="00614647">
        <w:rPr>
          <w:rFonts w:ascii="Open Sans Light" w:hAnsi="Open Sans Light"/>
        </w:rPr>
        <w:fldChar w:fldCharType="begin"/>
      </w:r>
      <w:r w:rsidRPr="00614647">
        <w:rPr>
          <w:rFonts w:ascii="Open Sans Light" w:hAnsi="Open Sans Light"/>
        </w:rPr>
        <w:instrText xml:space="preserve"> REF _Ref134620298 \h </w:instrText>
      </w:r>
      <w:r w:rsidR="0091656A" w:rsidRPr="00614647">
        <w:rPr>
          <w:rFonts w:ascii="Open Sans Light" w:hAnsi="Open Sans Light"/>
        </w:rPr>
        <w:instrText xml:space="preserve"> \* MERGEFORMAT </w:instrText>
      </w:r>
      <w:r w:rsidRPr="00614647">
        <w:rPr>
          <w:rFonts w:ascii="Open Sans Light" w:hAnsi="Open Sans Light"/>
        </w:rPr>
      </w:r>
      <w:r w:rsidRPr="00614647">
        <w:rPr>
          <w:rFonts w:ascii="Open Sans Light" w:hAnsi="Open Sans Light"/>
        </w:rPr>
        <w:fldChar w:fldCharType="separate"/>
      </w:r>
      <w:r w:rsidRPr="00614647">
        <w:rPr>
          <w:rFonts w:ascii="Open Sans Light" w:hAnsi="Open Sans Light"/>
        </w:rPr>
        <w:t>Załączniki do formularza wniosku o</w:t>
      </w:r>
      <w:r w:rsidR="004A6EE1">
        <w:rPr>
          <w:rFonts w:ascii="Open Sans Light" w:hAnsi="Open Sans Light"/>
        </w:rPr>
        <w:t> </w:t>
      </w:r>
      <w:r w:rsidRPr="00614647">
        <w:rPr>
          <w:rFonts w:ascii="Open Sans Light" w:hAnsi="Open Sans Light"/>
        </w:rPr>
        <w:t>dofinansowanie</w:t>
      </w:r>
      <w:r w:rsidRPr="00614647">
        <w:rPr>
          <w:rFonts w:ascii="Open Sans Light" w:hAnsi="Open Sans Light"/>
        </w:rPr>
        <w:fldChar w:fldCharType="end"/>
      </w:r>
      <w:r w:rsidRPr="00614647">
        <w:rPr>
          <w:rFonts w:ascii="Open Sans Light" w:hAnsi="Open Sans Light"/>
        </w:rPr>
        <w:t>.</w:t>
      </w:r>
    </w:p>
    <w:p w14:paraId="4D999EC5" w14:textId="2B5ADE73" w:rsidR="006B015E" w:rsidRPr="00614647" w:rsidRDefault="006B015E" w:rsidP="000212C7">
      <w:pPr>
        <w:spacing w:after="120" w:line="276" w:lineRule="auto"/>
        <w:rPr>
          <w:rFonts w:ascii="Open Sans Light" w:hAnsi="Open Sans Light"/>
        </w:rPr>
      </w:pPr>
      <w:r w:rsidRPr="00614647">
        <w:rPr>
          <w:rFonts w:ascii="Open Sans Light" w:hAnsi="Open Sans Light"/>
        </w:rPr>
        <w:t xml:space="preserve">Wniosek będzie traktowany jako złożony w terminie, jeśli zostanie wysłany za pośrednictwem WOD2021 przed upływem terminu wyznaczonego w ogłoszeniu o </w:t>
      </w:r>
      <w:r w:rsidR="00335984" w:rsidRPr="00614647">
        <w:rPr>
          <w:rFonts w:ascii="Open Sans Light" w:hAnsi="Open Sans Light"/>
        </w:rPr>
        <w:t>naborze</w:t>
      </w:r>
      <w:r w:rsidRPr="00614647">
        <w:rPr>
          <w:rFonts w:ascii="Open Sans Light" w:hAnsi="Open Sans Light"/>
        </w:rPr>
        <w:t>.</w:t>
      </w:r>
    </w:p>
    <w:p w14:paraId="196CD418" w14:textId="1E07768A" w:rsidR="006B015E" w:rsidRDefault="006B015E" w:rsidP="000212C7">
      <w:pPr>
        <w:spacing w:after="120" w:line="276" w:lineRule="auto"/>
        <w:rPr>
          <w:rFonts w:ascii="Open Sans Light" w:hAnsi="Open Sans Light"/>
        </w:rPr>
      </w:pPr>
      <w:r w:rsidRPr="00614647">
        <w:rPr>
          <w:rFonts w:ascii="Open Sans Light" w:hAnsi="Open Sans Light"/>
        </w:rPr>
        <w:t>NFOŚiGW zastrzega sobie prawo do wezwania wnioskodawcy do uzupełnień i wyjaśnień w</w:t>
      </w:r>
      <w:r w:rsidR="004A6EE1">
        <w:rPr>
          <w:rFonts w:ascii="Open Sans Light" w:hAnsi="Open Sans Light"/>
        </w:rPr>
        <w:t> </w:t>
      </w:r>
      <w:r w:rsidRPr="00614647">
        <w:rPr>
          <w:rFonts w:ascii="Open Sans Light" w:hAnsi="Open Sans Light"/>
        </w:rPr>
        <w:t>trakcie oceny wniosku, a przed jego zatwierdzeniem do dofinansowania</w:t>
      </w:r>
      <w:r w:rsidR="00746D3C" w:rsidRPr="00614647">
        <w:rPr>
          <w:rFonts w:ascii="Open Sans Light" w:hAnsi="Open Sans Light"/>
        </w:rPr>
        <w:t>,</w:t>
      </w:r>
      <w:r w:rsidR="006E1975" w:rsidRPr="00614647">
        <w:rPr>
          <w:rFonts w:ascii="Open Sans Light" w:hAnsi="Open Sans Light"/>
        </w:rPr>
        <w:t xml:space="preserve"> w celu oceny czy dany projekt spełnia kryteria wyboru projektów do dofinansowania</w:t>
      </w:r>
      <w:r w:rsidR="0091656A" w:rsidRPr="00614647">
        <w:rPr>
          <w:rFonts w:ascii="Open Sans Light" w:hAnsi="Open Sans Light"/>
        </w:rPr>
        <w:t xml:space="preserve"> zgodnie z procedurą opisaną w Regulaminie</w:t>
      </w:r>
      <w:r w:rsidR="006B38C6" w:rsidRPr="00614647">
        <w:rPr>
          <w:rFonts w:ascii="Open Sans Light" w:hAnsi="Open Sans Light"/>
        </w:rPr>
        <w:t xml:space="preserve"> wyboru projektów</w:t>
      </w:r>
      <w:r w:rsidRPr="00614647">
        <w:rPr>
          <w:rFonts w:ascii="Open Sans Light" w:hAnsi="Open Sans Light"/>
        </w:rPr>
        <w:t xml:space="preserve">. </w:t>
      </w:r>
    </w:p>
    <w:p w14:paraId="1F5B4F7F" w14:textId="32E0805F" w:rsidR="00C54D5C" w:rsidRPr="00614647" w:rsidRDefault="00C54D5C" w:rsidP="000212C7">
      <w:pPr>
        <w:spacing w:after="120" w:line="276" w:lineRule="auto"/>
        <w:rPr>
          <w:rFonts w:ascii="Open Sans Light" w:hAnsi="Open Sans Light"/>
        </w:rPr>
      </w:pPr>
      <w:r w:rsidRPr="00C54D5C">
        <w:rPr>
          <w:rFonts w:ascii="Open Sans Light" w:hAnsi="Open Sans Light"/>
        </w:rPr>
        <w:t>Do popra</w:t>
      </w:r>
      <w:r>
        <w:rPr>
          <w:rFonts w:ascii="Open Sans Light" w:hAnsi="Open Sans Light"/>
        </w:rPr>
        <w:t>wianej wersji WoD należy załączy</w:t>
      </w:r>
      <w:r w:rsidRPr="00C54D5C">
        <w:rPr>
          <w:rFonts w:ascii="Open Sans Light" w:hAnsi="Open Sans Light"/>
        </w:rPr>
        <w:t xml:space="preserve">ć </w:t>
      </w:r>
      <w:r w:rsidRPr="00834ED9">
        <w:rPr>
          <w:rFonts w:ascii="Open Sans Light" w:hAnsi="Open Sans Light"/>
          <w:u w:val="single"/>
        </w:rPr>
        <w:t>tylko ostatnią wersję załączników</w:t>
      </w:r>
      <w:r w:rsidRPr="00C54D5C">
        <w:rPr>
          <w:rFonts w:ascii="Open Sans Light" w:hAnsi="Open Sans Light"/>
        </w:rPr>
        <w:t xml:space="preserve">, a nie </w:t>
      </w:r>
      <w:r>
        <w:rPr>
          <w:rFonts w:ascii="Open Sans Light" w:hAnsi="Open Sans Light"/>
        </w:rPr>
        <w:t xml:space="preserve">np. </w:t>
      </w:r>
      <w:r w:rsidRPr="00C54D5C">
        <w:rPr>
          <w:rFonts w:ascii="Open Sans Light" w:hAnsi="Open Sans Light"/>
        </w:rPr>
        <w:t>plik zip ze wszystkimi wersjami załączników</w:t>
      </w:r>
      <w:r>
        <w:rPr>
          <w:rFonts w:ascii="Open Sans Light" w:hAnsi="Open Sans Light"/>
        </w:rPr>
        <w:t>.</w:t>
      </w:r>
    </w:p>
    <w:p w14:paraId="7F115F1A" w14:textId="4C0DA609" w:rsidR="006E1975" w:rsidRPr="00614647" w:rsidRDefault="006E1975" w:rsidP="000212C7">
      <w:pPr>
        <w:spacing w:after="120" w:line="276" w:lineRule="auto"/>
        <w:rPr>
          <w:rFonts w:ascii="Open Sans Light" w:hAnsi="Open Sans Light"/>
        </w:rPr>
      </w:pPr>
      <w:r w:rsidRPr="00614647">
        <w:rPr>
          <w:rFonts w:ascii="Open Sans Light" w:hAnsi="Open Sans Light"/>
        </w:rPr>
        <w:t>Kluczowe dla oceny wniosku jest wypełnienie formularza WoD i jego załączników zgodnie z</w:t>
      </w:r>
      <w:r w:rsidR="004A6EE1">
        <w:rPr>
          <w:rFonts w:ascii="Open Sans Light" w:hAnsi="Open Sans Light"/>
        </w:rPr>
        <w:t> </w:t>
      </w:r>
      <w:r w:rsidRPr="00614647">
        <w:rPr>
          <w:rFonts w:ascii="Open Sans Light" w:hAnsi="Open Sans Light"/>
        </w:rPr>
        <w:t>wymogami konkursu oraz wysłanie ich w wymaganej formie. W tym celu prosimy o</w:t>
      </w:r>
      <w:r w:rsidR="004A6EE1">
        <w:rPr>
          <w:rFonts w:ascii="Open Sans Light" w:hAnsi="Open Sans Light"/>
        </w:rPr>
        <w:t> </w:t>
      </w:r>
      <w:r w:rsidRPr="00614647">
        <w:rPr>
          <w:rFonts w:ascii="Open Sans Light" w:hAnsi="Open Sans Light"/>
        </w:rPr>
        <w:t>zapoznanie się z kryteriami wyboru projektów do dofinansowania</w:t>
      </w:r>
      <w:r w:rsidR="0091656A" w:rsidRPr="00614647">
        <w:rPr>
          <w:rFonts w:ascii="Open Sans Light" w:hAnsi="Open Sans Light"/>
        </w:rPr>
        <w:t xml:space="preserve"> stanowiącymi </w:t>
      </w:r>
      <w:r w:rsidR="0091656A" w:rsidRPr="00BD2B85">
        <w:rPr>
          <w:rFonts w:ascii="Open Sans Light" w:hAnsi="Open Sans Light"/>
        </w:rPr>
        <w:t>załącznik</w:t>
      </w:r>
      <w:r w:rsidR="00897E38" w:rsidRPr="00BD2B85">
        <w:rPr>
          <w:rFonts w:ascii="Open Sans Light" w:hAnsi="Open Sans Light"/>
        </w:rPr>
        <w:t xml:space="preserve"> nr 1</w:t>
      </w:r>
      <w:r w:rsidR="0091656A" w:rsidRPr="00BD2B85">
        <w:rPr>
          <w:rFonts w:ascii="Open Sans Light" w:hAnsi="Open Sans Light"/>
        </w:rPr>
        <w:t xml:space="preserve"> do </w:t>
      </w:r>
      <w:r w:rsidR="006B38C6" w:rsidRPr="00BD2B85">
        <w:rPr>
          <w:rFonts w:ascii="Open Sans Light" w:hAnsi="Open Sans Light"/>
        </w:rPr>
        <w:t>Regulaminu wyboru projektów</w:t>
      </w:r>
      <w:r w:rsidR="00897E38" w:rsidRPr="00BD2B85">
        <w:rPr>
          <w:rFonts w:ascii="Open Sans Light" w:hAnsi="Open Sans Light"/>
        </w:rPr>
        <w:t>.</w:t>
      </w:r>
      <w:r w:rsidR="0007469B" w:rsidRPr="00BD2B85">
        <w:rPr>
          <w:rFonts w:ascii="Open Sans Light" w:hAnsi="Open Sans Light"/>
        </w:rPr>
        <w:t xml:space="preserve"> </w:t>
      </w:r>
    </w:p>
    <w:p w14:paraId="587A6619" w14:textId="77777777" w:rsidR="00437194" w:rsidRPr="00614647" w:rsidRDefault="00437194" w:rsidP="000212C7">
      <w:pPr>
        <w:spacing w:after="120" w:line="276" w:lineRule="auto"/>
        <w:rPr>
          <w:rFonts w:ascii="Open Sans Light" w:hAnsi="Open Sans Light"/>
        </w:rPr>
      </w:pPr>
      <w:r w:rsidRPr="00614647">
        <w:rPr>
          <w:rFonts w:ascii="Open Sans Light" w:hAnsi="Open Sans Light"/>
        </w:rPr>
        <w:t xml:space="preserve">Ze względów praktycznych rekomendujemy zachowanie następującej </w:t>
      </w:r>
      <w:r w:rsidR="00DF0963" w:rsidRPr="00614647">
        <w:rPr>
          <w:rFonts w:ascii="Open Sans Light" w:hAnsi="Open Sans Light"/>
        </w:rPr>
        <w:t>kolejności prac przy przygotowaniu kompletnego wniosku o dofinansowanie:</w:t>
      </w:r>
    </w:p>
    <w:p w14:paraId="6AABBE72" w14:textId="77777777" w:rsidR="00DF0963"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Logowanie się do WOD2021 i zapoznanie się z systemem;</w:t>
      </w:r>
    </w:p>
    <w:p w14:paraId="2C4A0E3C" w14:textId="77777777" w:rsidR="00746D3C"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Rozpoczęcie pracy w WOD2021: wybranie odpowiedniego ogłoszenia o konkursie, utworzenie formularza wniosku</w:t>
      </w:r>
      <w:r w:rsidR="00746D3C" w:rsidRPr="00614647">
        <w:rPr>
          <w:rFonts w:ascii="Open Sans Light" w:hAnsi="Open Sans Light"/>
        </w:rPr>
        <w:t>;</w:t>
      </w:r>
    </w:p>
    <w:p w14:paraId="3948B9D7" w14:textId="27B8A23E"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Skompletowanie wszystkich wymaganych załączników;</w:t>
      </w:r>
    </w:p>
    <w:p w14:paraId="54780348" w14:textId="30E56BC4" w:rsidR="00746D3C" w:rsidRPr="00614647" w:rsidRDefault="00877936" w:rsidP="000212C7">
      <w:pPr>
        <w:pStyle w:val="Akapitzlist"/>
        <w:numPr>
          <w:ilvl w:val="0"/>
          <w:numId w:val="5"/>
        </w:numPr>
        <w:spacing w:after="120" w:line="276" w:lineRule="auto"/>
        <w:rPr>
          <w:rFonts w:ascii="Open Sans Light" w:hAnsi="Open Sans Light"/>
        </w:rPr>
      </w:pPr>
      <w:r>
        <w:rPr>
          <w:rFonts w:ascii="Open Sans Light" w:hAnsi="Open Sans Light"/>
        </w:rPr>
        <w:lastRenderedPageBreak/>
        <w:t>W</w:t>
      </w:r>
      <w:r w:rsidR="00746D3C" w:rsidRPr="00614647">
        <w:rPr>
          <w:rFonts w:ascii="Open Sans Light" w:hAnsi="Open Sans Light"/>
        </w:rPr>
        <w:t>prowadzenie danych do formularza i załączenie ich w odp</w:t>
      </w:r>
      <w:r w:rsidR="00897E38" w:rsidRPr="00614647">
        <w:rPr>
          <w:rFonts w:ascii="Open Sans Light" w:hAnsi="Open Sans Light"/>
        </w:rPr>
        <w:t>owiednim formacie w</w:t>
      </w:r>
      <w:r w:rsidR="004A6EE1">
        <w:rPr>
          <w:rFonts w:ascii="Open Sans Light" w:hAnsi="Open Sans Light"/>
        </w:rPr>
        <w:t> </w:t>
      </w:r>
      <w:r w:rsidR="00897E38" w:rsidRPr="00614647">
        <w:rPr>
          <w:rFonts w:ascii="Open Sans Light" w:hAnsi="Open Sans Light"/>
        </w:rPr>
        <w:t>WOD2021;</w:t>
      </w:r>
    </w:p>
    <w:p w14:paraId="360E3DE1" w14:textId="77777777"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Wysłanie wniosku z załącznikami przed upływem terminu zakończenia naboru.</w:t>
      </w:r>
    </w:p>
    <w:p w14:paraId="5AB0DE1C" w14:textId="77777777" w:rsidR="008619E1" w:rsidRPr="00614647" w:rsidRDefault="008619E1" w:rsidP="000212C7">
      <w:pPr>
        <w:pStyle w:val="Nagwek1"/>
        <w:numPr>
          <w:ilvl w:val="0"/>
          <w:numId w:val="3"/>
        </w:numPr>
        <w:spacing w:before="360" w:after="120" w:line="276" w:lineRule="auto"/>
        <w:ind w:left="714" w:hanging="357"/>
        <w:rPr>
          <w:rFonts w:ascii="Open Sans Light" w:hAnsi="Open Sans Light"/>
        </w:rPr>
      </w:pPr>
      <w:bookmarkStart w:id="3" w:name="_Toc187330134"/>
      <w:r w:rsidRPr="00614647">
        <w:rPr>
          <w:rFonts w:ascii="Open Sans Light" w:hAnsi="Open Sans Light"/>
        </w:rPr>
        <w:t>Formularz wniosku o dofinansowanie</w:t>
      </w:r>
      <w:bookmarkEnd w:id="3"/>
    </w:p>
    <w:p w14:paraId="65C1CC9E" w14:textId="77777777" w:rsidR="008619E1" w:rsidRPr="00614647" w:rsidRDefault="008619E1" w:rsidP="000212C7">
      <w:pPr>
        <w:pStyle w:val="Nagwek2"/>
        <w:numPr>
          <w:ilvl w:val="1"/>
          <w:numId w:val="3"/>
        </w:numPr>
        <w:spacing w:before="360" w:after="120" w:line="276" w:lineRule="auto"/>
        <w:ind w:left="1077"/>
        <w:rPr>
          <w:rFonts w:ascii="Open Sans Light" w:hAnsi="Open Sans Light"/>
        </w:rPr>
      </w:pPr>
      <w:bookmarkStart w:id="4" w:name="_Toc187330135"/>
      <w:r w:rsidRPr="00614647">
        <w:rPr>
          <w:rFonts w:ascii="Open Sans Light" w:hAnsi="Open Sans Light"/>
        </w:rPr>
        <w:t>Informacje techniczne</w:t>
      </w:r>
      <w:bookmarkEnd w:id="4"/>
    </w:p>
    <w:p w14:paraId="56D3BB5D" w14:textId="77777777" w:rsidR="008619E1" w:rsidRPr="00614647" w:rsidRDefault="008619E1" w:rsidP="000212C7">
      <w:pPr>
        <w:spacing w:after="120" w:line="276" w:lineRule="auto"/>
        <w:rPr>
          <w:rFonts w:ascii="Open Sans Light" w:hAnsi="Open Sans Light"/>
        </w:rPr>
      </w:pPr>
      <w:r w:rsidRPr="00614647">
        <w:rPr>
          <w:rFonts w:ascii="Open Sans Light" w:hAnsi="Open Sans Light"/>
        </w:rPr>
        <w:t>Formularz wniosku musi być utworzony i wypełniony w WOD2021 (</w:t>
      </w:r>
      <w:hyperlink r:id="rId20" w:history="1">
        <w:r w:rsidRPr="00614647">
          <w:rPr>
            <w:rStyle w:val="Hipercze"/>
            <w:rFonts w:ascii="Open Sans Light" w:hAnsi="Open Sans Light" w:cs="Calibri"/>
          </w:rPr>
          <w:t>https://wod.cst2021.gov.pl/</w:t>
        </w:r>
      </w:hyperlink>
      <w:r w:rsidRPr="00614647">
        <w:rPr>
          <w:rFonts w:ascii="Open Sans Light" w:hAnsi="Open Sans Light"/>
        </w:rPr>
        <w:t xml:space="preserve">), tj. w aplikacji do obsługi wniosków o dofinansowanie </w:t>
      </w:r>
      <w:r w:rsidR="001D16C5" w:rsidRPr="00614647">
        <w:rPr>
          <w:rFonts w:ascii="Open Sans Light" w:hAnsi="Open Sans Light"/>
        </w:rPr>
        <w:t>ze środków unijnych</w:t>
      </w:r>
      <w:r w:rsidRPr="00614647">
        <w:rPr>
          <w:rFonts w:ascii="Open Sans Light" w:hAnsi="Open Sans Light"/>
        </w:rPr>
        <w:t xml:space="preserve"> zarządzanych przez </w:t>
      </w:r>
      <w:r w:rsidR="001D16C5" w:rsidRPr="00614647">
        <w:rPr>
          <w:rFonts w:ascii="Open Sans Light" w:hAnsi="Open Sans Light"/>
        </w:rPr>
        <w:t>Ministerstwo Funduszy Europejskich i</w:t>
      </w:r>
      <w:r w:rsidRPr="00614647">
        <w:rPr>
          <w:rFonts w:ascii="Open Sans Light" w:hAnsi="Open Sans Light"/>
        </w:rPr>
        <w:t xml:space="preserve"> Polityki Regionalnej </w:t>
      </w:r>
      <w:r w:rsidR="001D16C5" w:rsidRPr="00614647">
        <w:rPr>
          <w:rFonts w:ascii="Open Sans Light" w:hAnsi="Open Sans Light"/>
        </w:rPr>
        <w:t>(Instytucja Zarządzająca).</w:t>
      </w:r>
    </w:p>
    <w:p w14:paraId="13C7C331" w14:textId="77777777" w:rsidR="001D16C5" w:rsidRPr="00614647" w:rsidRDefault="001D16C5" w:rsidP="000212C7">
      <w:pPr>
        <w:spacing w:after="120" w:line="276" w:lineRule="auto"/>
        <w:rPr>
          <w:rFonts w:ascii="Open Sans Light" w:hAnsi="Open Sans Light"/>
        </w:rPr>
      </w:pPr>
      <w:r w:rsidRPr="00614647">
        <w:rPr>
          <w:rFonts w:ascii="Open Sans Light" w:hAnsi="Open Sans Light"/>
        </w:rPr>
        <w:t>WOD2021 jest częścią systemu CST2021 – centralnego systemu teleinformatycznego stworzonego do zarządzania programami z Funduszy Europejskich w Polsce.</w:t>
      </w:r>
    </w:p>
    <w:p w14:paraId="7197F18F" w14:textId="6299CE90" w:rsidR="001D16C5" w:rsidRPr="00614647" w:rsidRDefault="001D16C5" w:rsidP="000212C7">
      <w:pPr>
        <w:spacing w:after="120" w:line="276" w:lineRule="auto"/>
        <w:rPr>
          <w:rFonts w:ascii="Open Sans Light" w:hAnsi="Open Sans Light"/>
        </w:rPr>
      </w:pPr>
      <w:r w:rsidRPr="00614647">
        <w:rPr>
          <w:rFonts w:ascii="Open Sans Light" w:hAnsi="Open Sans Light"/>
        </w:rPr>
        <w:t>W celu stworzenia wniosku o dofinansowanie wnioskodawca powinien się zarejestrować i</w:t>
      </w:r>
      <w:r w:rsidR="0083054C">
        <w:rPr>
          <w:rFonts w:ascii="Open Sans Light" w:hAnsi="Open Sans Light"/>
        </w:rPr>
        <w:t> </w:t>
      </w:r>
      <w:r w:rsidRPr="00614647">
        <w:rPr>
          <w:rFonts w:ascii="Open Sans Light" w:hAnsi="Open Sans Light"/>
        </w:rPr>
        <w:t>utworzyć konto. Szczegółowa Instrukcja użytkownika Aplikacji WOD2021</w:t>
      </w:r>
      <w:r w:rsidR="0090306E" w:rsidRPr="00614647">
        <w:rPr>
          <w:rFonts w:ascii="Open Sans Light" w:hAnsi="Open Sans Light"/>
        </w:rPr>
        <w:t xml:space="preserve"> dotycząca tworzenia i edytowania wniosku</w:t>
      </w:r>
      <w:r w:rsidRPr="00614647">
        <w:rPr>
          <w:rFonts w:ascii="Open Sans Light" w:hAnsi="Open Sans Light"/>
        </w:rPr>
        <w:t xml:space="preserve"> jest dostępna tutaj: </w:t>
      </w:r>
      <w:r w:rsidRPr="00875E2F">
        <w:rPr>
          <w:rFonts w:ascii="Open Sans Light" w:hAnsi="Open Sans Light" w:cs="Open Sans Light"/>
        </w:rPr>
        <w:t>(</w:t>
      </w:r>
      <w:hyperlink r:id="rId21" w:history="1">
        <w:r w:rsidR="003C4565" w:rsidRPr="00875E2F">
          <w:rPr>
            <w:rStyle w:val="Hipercze"/>
            <w:rFonts w:ascii="Open Sans Light" w:hAnsi="Open Sans Light" w:cs="Open Sans Light"/>
          </w:rPr>
          <w:t>https://instrukcje.cst2021.gov.pl/?app=wod</w:t>
        </w:r>
      </w:hyperlink>
      <w:r w:rsidRPr="00875E2F">
        <w:rPr>
          <w:rFonts w:ascii="Open Sans Light" w:hAnsi="Open Sans Light" w:cs="Open Sans Light"/>
        </w:rPr>
        <w:t>).</w:t>
      </w:r>
      <w:r w:rsidR="0090306E" w:rsidRPr="00614647">
        <w:rPr>
          <w:rFonts w:ascii="Open Sans Light" w:hAnsi="Open Sans Light"/>
        </w:rPr>
        <w:t xml:space="preserve"> </w:t>
      </w:r>
    </w:p>
    <w:p w14:paraId="3E390377" w14:textId="31F05896" w:rsidR="00AA4CCA" w:rsidRPr="00614647" w:rsidRDefault="001D16C5" w:rsidP="000212C7">
      <w:pPr>
        <w:pStyle w:val="Nagwek2"/>
        <w:numPr>
          <w:ilvl w:val="1"/>
          <w:numId w:val="3"/>
        </w:numPr>
        <w:spacing w:before="360" w:after="120" w:line="276" w:lineRule="auto"/>
        <w:ind w:left="1077"/>
        <w:rPr>
          <w:rFonts w:ascii="Open Sans Light" w:hAnsi="Open Sans Light"/>
        </w:rPr>
      </w:pPr>
      <w:bookmarkStart w:id="5" w:name="_Toc187330136"/>
      <w:r w:rsidRPr="00614647">
        <w:rPr>
          <w:rFonts w:ascii="Open Sans Light" w:hAnsi="Open Sans Light"/>
        </w:rPr>
        <w:lastRenderedPageBreak/>
        <w:t>Struktura formularza wniosku o dofinansowanie</w:t>
      </w:r>
      <w:bookmarkEnd w:id="5"/>
    </w:p>
    <w:p w14:paraId="2C46C82B" w14:textId="77777777" w:rsidR="0090306E" w:rsidRPr="00614647" w:rsidRDefault="001D16C5" w:rsidP="000212C7">
      <w:pPr>
        <w:keepNext/>
        <w:spacing w:after="120" w:line="276" w:lineRule="auto"/>
        <w:rPr>
          <w:rFonts w:ascii="Open Sans Light" w:hAnsi="Open Sans Light"/>
        </w:rPr>
      </w:pPr>
      <w:r w:rsidRPr="00614647">
        <w:rPr>
          <w:rFonts w:ascii="Open Sans Light" w:hAnsi="Open Sans Light"/>
        </w:rPr>
        <w:t xml:space="preserve">Formularz wniosku w WOD2021 </w:t>
      </w:r>
      <w:r w:rsidR="0090306E" w:rsidRPr="00614647">
        <w:rPr>
          <w:rFonts w:ascii="Open Sans Light" w:hAnsi="Open Sans Light"/>
        </w:rPr>
        <w:t>składa się z następujących sekcji:</w:t>
      </w:r>
    </w:p>
    <w:p w14:paraId="3279EE97"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Informacje o projekcie </w:t>
      </w:r>
    </w:p>
    <w:p w14:paraId="0AC2EFF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Wnioskodawca i realizatorzy </w:t>
      </w:r>
    </w:p>
    <w:p w14:paraId="737BEFA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Wskaźniki projektu </w:t>
      </w:r>
    </w:p>
    <w:p w14:paraId="74A4CFB9"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Zadania</w:t>
      </w:r>
      <w:r w:rsidR="006802F9" w:rsidRPr="00614647">
        <w:rPr>
          <w:rFonts w:ascii="Open Sans Light" w:hAnsi="Open Sans Light"/>
        </w:rPr>
        <w:t xml:space="preserve"> </w:t>
      </w:r>
    </w:p>
    <w:p w14:paraId="71C1DD1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Budżet projektu</w:t>
      </w:r>
      <w:r w:rsidR="00571222" w:rsidRPr="00614647">
        <w:rPr>
          <w:rFonts w:ascii="Open Sans Light" w:hAnsi="Open Sans Light"/>
        </w:rPr>
        <w:t xml:space="preserve"> </w:t>
      </w:r>
    </w:p>
    <w:p w14:paraId="354CE446"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Podsumowanie budżetu (sekcja nieedytowalna)</w:t>
      </w:r>
    </w:p>
    <w:p w14:paraId="61DE2E9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Źródła finansowania</w:t>
      </w:r>
      <w:r w:rsidR="007C5C0C" w:rsidRPr="00614647">
        <w:rPr>
          <w:rFonts w:ascii="Open Sans Light" w:hAnsi="Open Sans Light"/>
        </w:rPr>
        <w:t xml:space="preserve"> </w:t>
      </w:r>
    </w:p>
    <w:p w14:paraId="23AD420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Analiza ryzyka</w:t>
      </w:r>
      <w:r w:rsidR="007C5C0C" w:rsidRPr="00614647">
        <w:rPr>
          <w:rFonts w:ascii="Open Sans Light" w:hAnsi="Open Sans Light"/>
        </w:rPr>
        <w:t xml:space="preserve"> </w:t>
      </w:r>
    </w:p>
    <w:p w14:paraId="48CBAA3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Dodatkowe informacje</w:t>
      </w:r>
      <w:r w:rsidR="007C5C0C" w:rsidRPr="00614647">
        <w:rPr>
          <w:rFonts w:ascii="Open Sans Light" w:hAnsi="Open Sans Light"/>
        </w:rPr>
        <w:t xml:space="preserve"> </w:t>
      </w:r>
    </w:p>
    <w:p w14:paraId="484EC4D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Oświadczenia</w:t>
      </w:r>
    </w:p>
    <w:p w14:paraId="10E36945"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Załączniki</w:t>
      </w:r>
    </w:p>
    <w:p w14:paraId="7F4A2FC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Informacje o wniosku o dofinansowanie (sekcja nieedytowalna)</w:t>
      </w:r>
    </w:p>
    <w:p w14:paraId="5C1758C7" w14:textId="77777777" w:rsidR="00571222" w:rsidRPr="00614647" w:rsidRDefault="00571222" w:rsidP="000212C7">
      <w:pPr>
        <w:pStyle w:val="Nagwek3"/>
        <w:numPr>
          <w:ilvl w:val="2"/>
          <w:numId w:val="3"/>
        </w:numPr>
        <w:spacing w:before="360" w:after="120" w:line="276" w:lineRule="auto"/>
        <w:ind w:left="1077"/>
        <w:rPr>
          <w:rFonts w:ascii="Open Sans Light" w:hAnsi="Open Sans Light"/>
        </w:rPr>
      </w:pPr>
      <w:bookmarkStart w:id="6" w:name="_Toc187330137"/>
      <w:r w:rsidRPr="00614647">
        <w:rPr>
          <w:rFonts w:ascii="Open Sans Light" w:hAnsi="Open Sans Light"/>
        </w:rPr>
        <w:t>Sekcja A – Informacje o projekcie</w:t>
      </w:r>
      <w:bookmarkEnd w:id="6"/>
      <w:r w:rsidRPr="00614647">
        <w:rPr>
          <w:rFonts w:ascii="Open Sans Light" w:hAnsi="Open Sans Light"/>
        </w:rPr>
        <w:t xml:space="preserve"> </w:t>
      </w:r>
    </w:p>
    <w:p w14:paraId="06B5BDC3" w14:textId="64634802" w:rsidR="00571222" w:rsidRPr="00614647" w:rsidRDefault="00371793" w:rsidP="000212C7">
      <w:pPr>
        <w:keepNext/>
        <w:spacing w:line="276" w:lineRule="auto"/>
        <w:rPr>
          <w:rFonts w:ascii="Open Sans Light" w:hAnsi="Open Sans Light"/>
        </w:rPr>
      </w:pPr>
      <w:r w:rsidRPr="00614647">
        <w:rPr>
          <w:rFonts w:ascii="Open Sans Light" w:hAnsi="Open Sans Light"/>
        </w:rPr>
        <w:t xml:space="preserve">W pierwszej kolejności prosimy o </w:t>
      </w:r>
      <w:r w:rsidR="007C5C0C" w:rsidRPr="00614647">
        <w:rPr>
          <w:rFonts w:ascii="Open Sans Light" w:hAnsi="Open Sans Light"/>
        </w:rPr>
        <w:t xml:space="preserve">zapoznanie się z pkt 1.2.1. Sekcja A </w:t>
      </w:r>
      <w:r w:rsidR="007C5C0C" w:rsidRPr="00614647">
        <w:rPr>
          <w:rFonts w:ascii="Open Sans Light" w:hAnsi="Open Sans Light"/>
          <w:i/>
        </w:rPr>
        <w:t xml:space="preserve">Informacje o projekcie </w:t>
      </w:r>
      <w:r w:rsidR="007C5C0C" w:rsidRPr="00614647">
        <w:rPr>
          <w:rFonts w:ascii="Open Sans Light" w:hAnsi="Open Sans Light"/>
        </w:rPr>
        <w:t>w</w:t>
      </w:r>
      <w:r w:rsidR="0083054C">
        <w:rPr>
          <w:rFonts w:ascii="Open Sans Light" w:hAnsi="Open Sans Light"/>
        </w:rPr>
        <w:t> </w:t>
      </w:r>
      <w:r w:rsidR="007C5C0C" w:rsidRPr="00614647">
        <w:rPr>
          <w:rFonts w:ascii="Open Sans Light" w:hAnsi="Open Sans Light"/>
        </w:rPr>
        <w:t>Instrukcji</w:t>
      </w:r>
      <w:r w:rsidR="00C05E56" w:rsidRPr="00614647">
        <w:rPr>
          <w:rFonts w:ascii="Open Sans Light" w:hAnsi="Open Sans Light"/>
        </w:rPr>
        <w:t xml:space="preserve"> użytkownika Aplikacji WOD2021.</w:t>
      </w:r>
    </w:p>
    <w:p w14:paraId="053D91CC" w14:textId="77777777" w:rsidR="007C5C0C" w:rsidRPr="00614647" w:rsidRDefault="007C5C0C" w:rsidP="000212C7">
      <w:pPr>
        <w:keepNext/>
        <w:spacing w:line="276" w:lineRule="auto"/>
        <w:rPr>
          <w:rFonts w:ascii="Open Sans Light" w:hAnsi="Open Sans Light"/>
        </w:rPr>
      </w:pPr>
      <w:r w:rsidRPr="00614647">
        <w:rPr>
          <w:rFonts w:ascii="Open Sans Light" w:hAnsi="Open Sans Light"/>
        </w:rPr>
        <w:t xml:space="preserve">Poszczególne pola </w:t>
      </w:r>
      <w:r w:rsidR="00D96F74" w:rsidRPr="00614647">
        <w:rPr>
          <w:rFonts w:ascii="Open Sans Light" w:hAnsi="Open Sans Light"/>
        </w:rPr>
        <w:t xml:space="preserve">w sekcji A </w:t>
      </w:r>
      <w:r w:rsidRPr="00614647">
        <w:rPr>
          <w:rFonts w:ascii="Open Sans Light" w:hAnsi="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Description w:val="Tabela objaśniająca sposób wypełnienia sekcji A wniosku o dofinansowanie"/>
      </w:tblPr>
      <w:tblGrid>
        <w:gridCol w:w="2231"/>
        <w:gridCol w:w="1034"/>
        <w:gridCol w:w="5797"/>
      </w:tblGrid>
      <w:tr w:rsidR="002B461E" w:rsidRPr="004032E4" w14:paraId="61C7427B" w14:textId="77777777" w:rsidTr="005B4364">
        <w:trPr>
          <w:trHeight w:val="719"/>
          <w:tblHeader/>
        </w:trPr>
        <w:tc>
          <w:tcPr>
            <w:tcW w:w="2231" w:type="dxa"/>
            <w:vAlign w:val="center"/>
          </w:tcPr>
          <w:p w14:paraId="260EFC2E"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Nazwa pola</w:t>
            </w:r>
          </w:p>
        </w:tc>
        <w:tc>
          <w:tcPr>
            <w:tcW w:w="1034" w:type="dxa"/>
            <w:vAlign w:val="center"/>
          </w:tcPr>
          <w:p w14:paraId="27ED259D"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Rodzaj pola</w:t>
            </w:r>
          </w:p>
        </w:tc>
        <w:tc>
          <w:tcPr>
            <w:tcW w:w="5797" w:type="dxa"/>
            <w:vAlign w:val="center"/>
          </w:tcPr>
          <w:p w14:paraId="4FC8B4A7"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Sposób wypełnienia</w:t>
            </w:r>
          </w:p>
        </w:tc>
      </w:tr>
      <w:tr w:rsidR="002B461E" w:rsidRPr="004032E4" w14:paraId="28B8CAE2" w14:textId="77777777" w:rsidTr="005B4364">
        <w:tc>
          <w:tcPr>
            <w:tcW w:w="2231" w:type="dxa"/>
          </w:tcPr>
          <w:p w14:paraId="344E6464" w14:textId="77777777" w:rsidR="002B461E" w:rsidRPr="0014276A" w:rsidRDefault="002B461E" w:rsidP="000212C7">
            <w:pPr>
              <w:spacing w:line="276" w:lineRule="auto"/>
              <w:rPr>
                <w:rFonts w:ascii="Open Sans Light" w:hAnsi="Open Sans Light" w:cstheme="minorHAnsi"/>
                <w:sz w:val="20"/>
                <w:szCs w:val="20"/>
                <w:highlight w:val="yellow"/>
              </w:rPr>
            </w:pPr>
            <w:r w:rsidRPr="00525971">
              <w:rPr>
                <w:rFonts w:ascii="Open Sans Light" w:hAnsi="Open Sans Light" w:cstheme="minorHAnsi"/>
                <w:sz w:val="20"/>
                <w:szCs w:val="20"/>
              </w:rPr>
              <w:t>Tytuł projektu</w:t>
            </w:r>
          </w:p>
        </w:tc>
        <w:tc>
          <w:tcPr>
            <w:tcW w:w="1034" w:type="dxa"/>
          </w:tcPr>
          <w:p w14:paraId="3E6E25E6"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tcPr>
          <w:p w14:paraId="22B0ACAB" w14:textId="77777777" w:rsidR="002B461E" w:rsidRPr="00614647" w:rsidRDefault="002B461E" w:rsidP="000212C7">
            <w:pPr>
              <w:spacing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6B899F7B" w14:textId="77777777" w:rsidR="005A134E" w:rsidRDefault="00D57EF6"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 xml:space="preserve">Tytuł projektu musi </w:t>
            </w:r>
            <w:r w:rsidR="00162614" w:rsidRPr="003C4565">
              <w:rPr>
                <w:rFonts w:ascii="Open Sans Light" w:hAnsi="Open Sans Light" w:cstheme="minorHAnsi"/>
                <w:sz w:val="20"/>
                <w:szCs w:val="20"/>
              </w:rPr>
              <w:t>obrazować faktyczn</w:t>
            </w:r>
            <w:r w:rsidR="00162614">
              <w:rPr>
                <w:rFonts w:ascii="Open Sans Light" w:hAnsi="Open Sans Light" w:cstheme="minorHAnsi"/>
                <w:sz w:val="20"/>
                <w:szCs w:val="20"/>
              </w:rPr>
              <w:t>y zakres projektu i powinien</w:t>
            </w:r>
            <w:r w:rsidR="00162614" w:rsidRPr="003C4565">
              <w:rPr>
                <w:rFonts w:ascii="Open Sans Light" w:hAnsi="Open Sans Light" w:cstheme="minorHAnsi"/>
                <w:sz w:val="20"/>
                <w:szCs w:val="20"/>
              </w:rPr>
              <w:t xml:space="preserve"> </w:t>
            </w:r>
            <w:r w:rsidRPr="00614647">
              <w:rPr>
                <w:rFonts w:ascii="Open Sans Light" w:hAnsi="Open Sans Light" w:cstheme="minorHAnsi"/>
                <w:sz w:val="20"/>
                <w:szCs w:val="20"/>
              </w:rPr>
              <w:t>odnosić się do aglomeracji, w której jest realizowany</w:t>
            </w:r>
            <w:r w:rsidR="00FE5E15">
              <w:rPr>
                <w:rFonts w:ascii="Open Sans Light" w:hAnsi="Open Sans Light" w:cstheme="minorHAnsi"/>
                <w:sz w:val="20"/>
                <w:szCs w:val="20"/>
              </w:rPr>
              <w:t>, a także</w:t>
            </w:r>
            <w:r w:rsidR="00162614">
              <w:rPr>
                <w:rFonts w:ascii="Open Sans Light" w:hAnsi="Open Sans Light" w:cstheme="minorHAnsi"/>
                <w:sz w:val="20"/>
                <w:szCs w:val="20"/>
              </w:rPr>
              <w:t xml:space="preserve"> wskazywać</w:t>
            </w:r>
            <w:r w:rsidR="003C4565" w:rsidRPr="003C4565">
              <w:rPr>
                <w:rFonts w:ascii="Open Sans Light" w:hAnsi="Open Sans Light" w:cstheme="minorHAnsi"/>
                <w:sz w:val="20"/>
                <w:szCs w:val="20"/>
              </w:rPr>
              <w:t xml:space="preserve"> </w:t>
            </w:r>
            <w:r w:rsidR="00162614">
              <w:rPr>
                <w:rFonts w:ascii="Open Sans Light" w:hAnsi="Open Sans Light" w:cstheme="minorHAnsi"/>
                <w:sz w:val="20"/>
                <w:szCs w:val="20"/>
              </w:rPr>
              <w:t xml:space="preserve">na </w:t>
            </w:r>
            <w:r w:rsidR="003C4565" w:rsidRPr="003C4565">
              <w:rPr>
                <w:rFonts w:ascii="Open Sans Light" w:hAnsi="Open Sans Light" w:cstheme="minorHAnsi"/>
                <w:sz w:val="20"/>
                <w:szCs w:val="20"/>
              </w:rPr>
              <w:t>realizację etapu większego przedsięwzięcia</w:t>
            </w:r>
            <w:r w:rsidR="00162614">
              <w:rPr>
                <w:rFonts w:ascii="Open Sans Light" w:hAnsi="Open Sans Light" w:cstheme="minorHAnsi"/>
                <w:sz w:val="20"/>
                <w:szCs w:val="20"/>
              </w:rPr>
              <w:t xml:space="preserve"> (o ile dotyczy)</w:t>
            </w:r>
            <w:r w:rsidRPr="00614647">
              <w:rPr>
                <w:rFonts w:ascii="Open Sans Light" w:hAnsi="Open Sans Light" w:cstheme="minorHAnsi"/>
                <w:sz w:val="20"/>
                <w:szCs w:val="20"/>
              </w:rPr>
              <w:t>.</w:t>
            </w:r>
            <w:r w:rsidR="00F466D4">
              <w:rPr>
                <w:rFonts w:ascii="Open Sans Light" w:hAnsi="Open Sans Light" w:cstheme="minorHAnsi"/>
                <w:sz w:val="20"/>
                <w:szCs w:val="20"/>
              </w:rPr>
              <w:t xml:space="preserve"> </w:t>
            </w:r>
          </w:p>
          <w:p w14:paraId="6EDCD3DD" w14:textId="18BDE0DE" w:rsidR="00D57EF6" w:rsidRPr="00614647" w:rsidRDefault="005A134E" w:rsidP="000212C7">
            <w:pPr>
              <w:spacing w:line="276" w:lineRule="auto"/>
              <w:rPr>
                <w:rFonts w:ascii="Open Sans Light" w:hAnsi="Open Sans Light" w:cstheme="minorHAnsi"/>
                <w:iCs/>
                <w:sz w:val="20"/>
                <w:szCs w:val="20"/>
              </w:rPr>
            </w:pPr>
            <w:r>
              <w:rPr>
                <w:rFonts w:ascii="Open Sans Light" w:hAnsi="Open Sans Light" w:cstheme="minorHAnsi"/>
                <w:sz w:val="20"/>
                <w:szCs w:val="20"/>
              </w:rPr>
              <w:t xml:space="preserve">UWAGA: </w:t>
            </w:r>
            <w:r w:rsidR="00F466D4">
              <w:rPr>
                <w:rFonts w:ascii="Open Sans Light" w:hAnsi="Open Sans Light" w:cstheme="minorHAnsi"/>
                <w:sz w:val="20"/>
                <w:szCs w:val="20"/>
              </w:rPr>
              <w:t>Tytuł projektu nie może przekraczać trzech wierszy na tablicy informacyjnej, którą beneficjent jest zobowiązany wykonać w przypadku zawarcia umowy o dofinansowanie.</w:t>
            </w:r>
          </w:p>
        </w:tc>
      </w:tr>
      <w:tr w:rsidR="002B461E" w:rsidRPr="004032E4" w14:paraId="790E9A12" w14:textId="77777777" w:rsidTr="005B4364">
        <w:tc>
          <w:tcPr>
            <w:tcW w:w="2231" w:type="dxa"/>
          </w:tcPr>
          <w:p w14:paraId="544C14D8" w14:textId="77777777" w:rsidR="002B461E" w:rsidRPr="0014276A" w:rsidRDefault="002B461E" w:rsidP="000212C7">
            <w:pPr>
              <w:spacing w:line="276" w:lineRule="auto"/>
              <w:rPr>
                <w:rFonts w:ascii="Open Sans Light" w:hAnsi="Open Sans Light" w:cstheme="minorHAnsi"/>
                <w:sz w:val="20"/>
                <w:szCs w:val="20"/>
                <w:highlight w:val="yellow"/>
              </w:rPr>
            </w:pPr>
            <w:r w:rsidRPr="0014276A">
              <w:rPr>
                <w:rFonts w:ascii="Open Sans Light" w:hAnsi="Open Sans Light" w:cstheme="minorHAnsi"/>
                <w:sz w:val="20"/>
                <w:szCs w:val="20"/>
              </w:rPr>
              <w:t>Opis projektu</w:t>
            </w:r>
          </w:p>
        </w:tc>
        <w:tc>
          <w:tcPr>
            <w:tcW w:w="1034" w:type="dxa"/>
          </w:tcPr>
          <w:p w14:paraId="05C88D05"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tcPr>
          <w:p w14:paraId="79D6B787" w14:textId="77777777" w:rsidR="00D57EF6" w:rsidRPr="00614647" w:rsidRDefault="00D57EF6" w:rsidP="000212C7">
            <w:pPr>
              <w:spacing w:after="120"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3D4BB785" w14:textId="0BDC4A8F" w:rsidR="00C81D97" w:rsidRPr="00614647" w:rsidRDefault="00802DC7" w:rsidP="000212C7">
            <w:pPr>
              <w:spacing w:after="120" w:line="276" w:lineRule="auto"/>
              <w:rPr>
                <w:rFonts w:ascii="Open Sans Light" w:hAnsi="Open Sans Light" w:cstheme="minorHAnsi"/>
                <w:sz w:val="20"/>
                <w:szCs w:val="20"/>
              </w:rPr>
            </w:pPr>
            <w:r w:rsidRPr="00614647">
              <w:rPr>
                <w:rFonts w:ascii="Open Sans Light" w:hAnsi="Open Sans Light" w:cstheme="minorHAnsi"/>
                <w:sz w:val="20"/>
                <w:szCs w:val="20"/>
              </w:rPr>
              <w:t xml:space="preserve">W </w:t>
            </w:r>
            <w:r w:rsidR="007B1D8B" w:rsidRPr="00614647">
              <w:rPr>
                <w:rFonts w:ascii="Open Sans Light" w:hAnsi="Open Sans Light" w:cstheme="minorHAnsi"/>
                <w:sz w:val="20"/>
                <w:szCs w:val="20"/>
              </w:rPr>
              <w:t>szczególności</w:t>
            </w:r>
            <w:r w:rsidR="00C81D97" w:rsidRPr="00614647">
              <w:rPr>
                <w:rFonts w:ascii="Open Sans Light" w:hAnsi="Open Sans Light" w:cstheme="minorHAnsi"/>
                <w:sz w:val="20"/>
                <w:szCs w:val="20"/>
              </w:rPr>
              <w:t xml:space="preserve"> należy podać następujące informacje:</w:t>
            </w:r>
          </w:p>
          <w:p w14:paraId="1CCC3E5D" w14:textId="77777777" w:rsidR="00C81D97" w:rsidRPr="00614647"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nazwę, wielkość aglomeracji oraz numer rozporządzenia wyznaczającego aglomerację,</w:t>
            </w:r>
          </w:p>
          <w:p w14:paraId="62812F7A" w14:textId="60C43546" w:rsidR="00C81D97" w:rsidRPr="00D67356"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w jakim zakresie aglomeracja nie spełnia warunków Dyrektywy ściekowej</w:t>
            </w:r>
            <w:r w:rsidR="00602D1C" w:rsidRPr="00614647">
              <w:rPr>
                <w:rFonts w:ascii="Open Sans Light" w:hAnsi="Open Sans Light" w:cstheme="minorHAnsi"/>
                <w:sz w:val="20"/>
                <w:szCs w:val="20"/>
              </w:rPr>
              <w:t>?</w:t>
            </w:r>
            <w:r w:rsidRPr="00614647">
              <w:rPr>
                <w:rFonts w:ascii="Open Sans Light" w:hAnsi="Open Sans Light" w:cstheme="minorHAnsi"/>
                <w:sz w:val="20"/>
                <w:szCs w:val="20"/>
              </w:rPr>
              <w:t xml:space="preserve"> </w:t>
            </w:r>
            <w:r w:rsidR="00602D1C" w:rsidRPr="00614647">
              <w:rPr>
                <w:rFonts w:ascii="Open Sans Light" w:hAnsi="Open Sans Light" w:cstheme="minorHAnsi"/>
                <w:sz w:val="20"/>
                <w:szCs w:val="20"/>
              </w:rPr>
              <w:t xml:space="preserve">W przypadku działania 1.3 inwestycja objęta WOD powinna być realizowana w aglomeracji, wskazanej w VI AKPOŚK (Załącznik nr 3) jako niespełniającej </w:t>
            </w:r>
            <w:r w:rsidR="00602D1C" w:rsidRPr="00614647">
              <w:rPr>
                <w:rFonts w:ascii="Open Sans Light" w:hAnsi="Open Sans Light" w:cstheme="minorHAnsi"/>
                <w:sz w:val="20"/>
                <w:szCs w:val="20"/>
              </w:rPr>
              <w:lastRenderedPageBreak/>
              <w:t>wymogów Dyrektywy ściekowej, a sama inwestycja musi przyczyniać się bezpośrednio do spełnienia tych wymogów</w:t>
            </w:r>
            <w:r w:rsidR="00F6162B" w:rsidRPr="00614647">
              <w:rPr>
                <w:rFonts w:ascii="Open Sans Light" w:hAnsi="Open Sans Light" w:cstheme="minorHAnsi"/>
                <w:sz w:val="20"/>
                <w:szCs w:val="20"/>
              </w:rPr>
              <w:t xml:space="preserve"> (jeżeli ilość znaków w polu okaże się niewystarczająca</w:t>
            </w:r>
            <w:r w:rsidR="007B1D8B" w:rsidRPr="00614647">
              <w:rPr>
                <w:rFonts w:ascii="Open Sans Light" w:hAnsi="Open Sans Light" w:cstheme="minorHAnsi"/>
                <w:sz w:val="20"/>
                <w:szCs w:val="20"/>
              </w:rPr>
              <w:t>,</w:t>
            </w:r>
            <w:r w:rsidR="00F6162B" w:rsidRPr="00614647">
              <w:rPr>
                <w:rFonts w:ascii="Open Sans Light" w:hAnsi="Open Sans Light" w:cstheme="minorHAnsi"/>
                <w:sz w:val="20"/>
                <w:szCs w:val="20"/>
              </w:rPr>
              <w:t xml:space="preserve"> wymagane informacje proszę zamieścić w </w:t>
            </w:r>
            <w:r w:rsidR="009B2D67" w:rsidRPr="00BD2B85">
              <w:rPr>
                <w:rFonts w:ascii="Open Sans Light" w:hAnsi="Open Sans Light" w:cstheme="minorHAnsi"/>
                <w:sz w:val="20"/>
                <w:szCs w:val="20"/>
              </w:rPr>
              <w:t>Załączniku nr 6</w:t>
            </w:r>
            <w:r w:rsidR="00F6162B" w:rsidRPr="00614647">
              <w:rPr>
                <w:rFonts w:ascii="Open Sans Light" w:hAnsi="Open Sans Light" w:cstheme="minorHAnsi"/>
                <w:sz w:val="20"/>
                <w:szCs w:val="20"/>
              </w:rPr>
              <w:t xml:space="preserve"> </w:t>
            </w:r>
            <w:r w:rsidR="009B2D67" w:rsidRPr="00614647">
              <w:rPr>
                <w:rFonts w:ascii="Open Sans Light" w:hAnsi="Open Sans Light" w:cstheme="minorHAnsi"/>
                <w:i/>
                <w:sz w:val="20"/>
                <w:szCs w:val="20"/>
              </w:rPr>
              <w:t>Analiza zgodności aglomeracji z</w:t>
            </w:r>
            <w:r w:rsidR="00325C5D">
              <w:rPr>
                <w:rFonts w:ascii="Open Sans Light" w:hAnsi="Open Sans Light" w:cstheme="minorHAnsi"/>
                <w:i/>
                <w:sz w:val="20"/>
                <w:szCs w:val="20"/>
              </w:rPr>
              <w:t> </w:t>
            </w:r>
            <w:r w:rsidR="009B2D67" w:rsidRPr="00614647">
              <w:rPr>
                <w:rFonts w:ascii="Open Sans Light" w:hAnsi="Open Sans Light" w:cstheme="minorHAnsi"/>
                <w:i/>
                <w:sz w:val="20"/>
                <w:szCs w:val="20"/>
              </w:rPr>
              <w:t>Dyrektywą nr 91/271/EWG</w:t>
            </w:r>
            <w:r w:rsidR="00F6162B" w:rsidRPr="00614647">
              <w:rPr>
                <w:rFonts w:ascii="Open Sans Light" w:hAnsi="Open Sans Light" w:cstheme="minorHAnsi"/>
                <w:sz w:val="20"/>
                <w:szCs w:val="20"/>
              </w:rPr>
              <w:t>,</w:t>
            </w:r>
            <w:r w:rsidR="007B1D8B" w:rsidRPr="00614647">
              <w:rPr>
                <w:rFonts w:ascii="Open Sans Light" w:hAnsi="Open Sans Light" w:cstheme="minorHAnsi"/>
                <w:sz w:val="20"/>
                <w:szCs w:val="20"/>
              </w:rPr>
              <w:t xml:space="preserve"> w którym powinien znaleźć się komplet informacji w tym zakresie)</w:t>
            </w:r>
            <w:r w:rsidR="0083054C">
              <w:rPr>
                <w:rFonts w:ascii="Open Sans Light" w:hAnsi="Open Sans Light" w:cstheme="minorHAnsi"/>
                <w:sz w:val="20"/>
                <w:szCs w:val="20"/>
              </w:rPr>
              <w:t>,</w:t>
            </w:r>
          </w:p>
          <w:p w14:paraId="11075648" w14:textId="5BC22C42" w:rsidR="00C81D97" w:rsidRPr="00D67356" w:rsidRDefault="00C81D97" w:rsidP="000212C7">
            <w:pPr>
              <w:autoSpaceDE w:val="0"/>
              <w:autoSpaceDN w:val="0"/>
              <w:adjustRightInd w:val="0"/>
              <w:spacing w:after="120" w:line="276" w:lineRule="auto"/>
              <w:ind w:left="199" w:hanging="142"/>
              <w:rPr>
                <w:rFonts w:ascii="Open Sans Light" w:hAnsi="Open Sans Light" w:cstheme="minorHAnsi"/>
                <w:color w:val="FF0000"/>
                <w:sz w:val="20"/>
                <w:szCs w:val="20"/>
              </w:rPr>
            </w:pPr>
            <w:r w:rsidRPr="00D67356">
              <w:rPr>
                <w:rFonts w:ascii="Open Sans Light" w:hAnsi="Open Sans Light" w:cstheme="minorHAnsi"/>
                <w:sz w:val="20"/>
                <w:szCs w:val="20"/>
              </w:rPr>
              <w:t>- zakres projektu, tj. p</w:t>
            </w:r>
            <w:r w:rsidRPr="00D67356">
              <w:rPr>
                <w:rFonts w:ascii="Open Sans Light" w:hAnsi="Open Sans Light" w:cstheme="minorHAnsi"/>
                <w:color w:val="000000" w:themeColor="text1"/>
                <w:sz w:val="20"/>
                <w:szCs w:val="20"/>
              </w:rPr>
              <w:t>roponowaną infrastrukturę i prace, w</w:t>
            </w:r>
            <w:r w:rsidR="0083054C">
              <w:rPr>
                <w:rFonts w:ascii="Open Sans Light" w:hAnsi="Open Sans Light" w:cstheme="minorHAnsi"/>
                <w:color w:val="000000" w:themeColor="text1"/>
                <w:sz w:val="20"/>
                <w:szCs w:val="20"/>
              </w:rPr>
              <w:t> </w:t>
            </w:r>
            <w:r w:rsidRPr="00D67356">
              <w:rPr>
                <w:rFonts w:ascii="Open Sans Light" w:hAnsi="Open Sans Light" w:cstheme="minorHAnsi"/>
                <w:color w:val="000000" w:themeColor="text1"/>
                <w:sz w:val="20"/>
                <w:szCs w:val="20"/>
              </w:rPr>
              <w:t xml:space="preserve">odniesieniu do których wnioskowana jest pomoc, wskazując zakres prac, główne parametry i części składowe. </w:t>
            </w:r>
            <w:r w:rsidR="007B1D8B" w:rsidRPr="00D67356">
              <w:rPr>
                <w:rFonts w:ascii="Open Sans Light" w:hAnsi="Open Sans Light" w:cstheme="minorHAnsi"/>
                <w:color w:val="000000" w:themeColor="text1"/>
                <w:sz w:val="20"/>
                <w:szCs w:val="20"/>
              </w:rPr>
              <w:t>Uszczegółowienie informacji wykraczające poza wskazane poniższej zagadnienia</w:t>
            </w:r>
            <w:r w:rsidRPr="00D67356">
              <w:rPr>
                <w:rFonts w:ascii="Open Sans Light" w:hAnsi="Open Sans Light" w:cstheme="minorHAnsi"/>
                <w:color w:val="000000" w:themeColor="text1"/>
                <w:sz w:val="20"/>
                <w:szCs w:val="20"/>
              </w:rPr>
              <w:t>, wraz z uzasadnieniem konieczności realizacji</w:t>
            </w:r>
            <w:r w:rsidR="007B1D8B" w:rsidRPr="00D67356">
              <w:rPr>
                <w:rFonts w:ascii="Open Sans Light" w:hAnsi="Open Sans Light" w:cstheme="minorHAnsi"/>
                <w:color w:val="000000" w:themeColor="text1"/>
                <w:sz w:val="20"/>
                <w:szCs w:val="20"/>
              </w:rPr>
              <w:t xml:space="preserve"> danego zakresu,</w:t>
            </w:r>
            <w:r w:rsidRPr="00D67356">
              <w:rPr>
                <w:rFonts w:ascii="Open Sans Light" w:hAnsi="Open Sans Light" w:cstheme="minorHAnsi"/>
                <w:color w:val="000000" w:themeColor="text1"/>
                <w:sz w:val="20"/>
                <w:szCs w:val="20"/>
              </w:rPr>
              <w:t xml:space="preserve"> należy przedstawić w </w:t>
            </w:r>
            <w:r w:rsidR="00094F4D" w:rsidRPr="00BD2B85">
              <w:rPr>
                <w:rFonts w:ascii="Open Sans Light" w:hAnsi="Open Sans Light" w:cstheme="minorHAnsi"/>
                <w:color w:val="000000" w:themeColor="text1"/>
                <w:sz w:val="20"/>
                <w:szCs w:val="20"/>
              </w:rPr>
              <w:t>pkt 6</w:t>
            </w:r>
            <w:r w:rsidR="00BE1085" w:rsidRPr="00BD2B85">
              <w:rPr>
                <w:rFonts w:ascii="Open Sans Light" w:hAnsi="Open Sans Light" w:cstheme="minorHAnsi"/>
                <w:color w:val="000000" w:themeColor="text1"/>
                <w:sz w:val="20"/>
                <w:szCs w:val="20"/>
              </w:rPr>
              <w:t xml:space="preserve"> SW</w:t>
            </w:r>
            <w:r w:rsidRPr="00BD2B85">
              <w:rPr>
                <w:rFonts w:ascii="Open Sans Light" w:hAnsi="Open Sans Light" w:cstheme="minorHAnsi"/>
                <w:color w:val="FF0000"/>
                <w:sz w:val="20"/>
                <w:szCs w:val="20"/>
              </w:rPr>
              <w:t>:</w:t>
            </w:r>
          </w:p>
          <w:p w14:paraId="6185BE67" w14:textId="4328CFEB" w:rsidR="00C81D97" w:rsidRPr="00D67356" w:rsidRDefault="00C81D97" w:rsidP="000212C7">
            <w:pPr>
              <w:autoSpaceDE w:val="0"/>
              <w:autoSpaceDN w:val="0"/>
              <w:adjustRightInd w:val="0"/>
              <w:spacing w:after="120" w:line="276" w:lineRule="auto"/>
              <w:rPr>
                <w:rFonts w:ascii="Open Sans Light" w:hAnsi="Open Sans Light" w:cstheme="minorHAnsi"/>
                <w:color w:val="FF0000"/>
                <w:sz w:val="20"/>
                <w:szCs w:val="20"/>
              </w:rPr>
            </w:pPr>
            <w:r w:rsidRPr="00D67356">
              <w:rPr>
                <w:rFonts w:ascii="Open Sans Light" w:hAnsi="Open Sans Light" w:cstheme="minorHAnsi"/>
                <w:iCs/>
                <w:color w:val="000000" w:themeColor="text1"/>
                <w:sz w:val="20"/>
                <w:szCs w:val="20"/>
              </w:rPr>
              <w:t xml:space="preserve">1. Dla oczyszczalni </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cieków:</w:t>
            </w:r>
          </w:p>
          <w:p w14:paraId="62E662BD" w14:textId="1CB8B149"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zakres prac (budowa, </w:t>
            </w:r>
            <w:r w:rsidR="00775721">
              <w:rPr>
                <w:rFonts w:ascii="Open Sans Light" w:hAnsi="Open Sans Light" w:cstheme="minorHAnsi"/>
                <w:iCs/>
                <w:color w:val="000000" w:themeColor="text1"/>
                <w:sz w:val="20"/>
                <w:szCs w:val="20"/>
              </w:rPr>
              <w:t xml:space="preserve">rozbudowa, </w:t>
            </w:r>
            <w:r w:rsidRPr="00D67356">
              <w:rPr>
                <w:rFonts w:ascii="Open Sans Light" w:hAnsi="Open Sans Light" w:cstheme="minorHAnsi"/>
                <w:iCs/>
                <w:color w:val="000000" w:themeColor="text1"/>
                <w:sz w:val="20"/>
                <w:szCs w:val="20"/>
              </w:rPr>
              <w:t>modernizacja, likwidacja);</w:t>
            </w:r>
          </w:p>
          <w:p w14:paraId="3B66C706" w14:textId="0FBD5273" w:rsidR="00C81D97"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wyj</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ciowa przepustowość oczyszczalni ścieków (w</w:t>
            </w:r>
            <w:r w:rsidR="00325C5D">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przypadku modernizacji istniejących obiektów) wyrażona w RLM i Qdśr m</w:t>
            </w:r>
            <w:r w:rsidRPr="00D67356">
              <w:rPr>
                <w:rFonts w:ascii="Open Sans Light" w:hAnsi="Open Sans Light" w:cstheme="minorHAnsi"/>
                <w:iCs/>
                <w:color w:val="000000" w:themeColor="text1"/>
                <w:sz w:val="20"/>
                <w:szCs w:val="20"/>
                <w:vertAlign w:val="superscript"/>
              </w:rPr>
              <w:t>3</w:t>
            </w:r>
            <w:r w:rsidRPr="00D67356">
              <w:rPr>
                <w:rFonts w:ascii="Open Sans Light" w:hAnsi="Open Sans Light" w:cstheme="minorHAnsi"/>
                <w:iCs/>
                <w:color w:val="000000" w:themeColor="text1"/>
                <w:sz w:val="20"/>
                <w:szCs w:val="20"/>
              </w:rPr>
              <w:t>/d i docelowa przepustowość oczyszczalni ścieków wyrażona w Qdśr oraz RLM;</w:t>
            </w:r>
          </w:p>
          <w:p w14:paraId="46BB76DA" w14:textId="5C7A1F74" w:rsidR="008E1F7E" w:rsidRPr="00D67356" w:rsidRDefault="008E1F7E"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8E1F7E">
              <w:rPr>
                <w:rFonts w:ascii="Open Sans Light" w:hAnsi="Open Sans Light" w:cstheme="minorHAnsi"/>
                <w:iCs/>
                <w:color w:val="000000" w:themeColor="text1"/>
                <w:sz w:val="20"/>
                <w:szCs w:val="20"/>
              </w:rPr>
              <w:t>potwierdzenie, że po realizacji inwestycji oczyszczalnia spełni wymagania Dyrektywy Rady 91/271/EWG i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325C5D">
              <w:rPr>
                <w:rFonts w:ascii="Open Sans Light" w:hAnsi="Open Sans Light" w:cstheme="minorHAnsi"/>
                <w:iCs/>
                <w:color w:val="000000" w:themeColor="text1"/>
                <w:sz w:val="20"/>
                <w:szCs w:val="20"/>
              </w:rPr>
              <w:t> </w:t>
            </w:r>
            <w:r w:rsidRPr="008E1F7E">
              <w:rPr>
                <w:rFonts w:ascii="Open Sans Light" w:hAnsi="Open Sans Light" w:cstheme="minorHAnsi"/>
                <w:iCs/>
                <w:color w:val="000000" w:themeColor="text1"/>
                <w:sz w:val="20"/>
                <w:szCs w:val="20"/>
              </w:rPr>
              <w:t>dnia 15.07.2019 r., poz. 1311)</w:t>
            </w:r>
            <w:r>
              <w:rPr>
                <w:rFonts w:ascii="Open Sans Light" w:hAnsi="Open Sans Light" w:cstheme="minorHAnsi"/>
                <w:iCs/>
                <w:color w:val="000000" w:themeColor="text1"/>
                <w:sz w:val="20"/>
                <w:szCs w:val="20"/>
              </w:rPr>
              <w:t>;</w:t>
            </w:r>
          </w:p>
          <w:p w14:paraId="2076816F" w14:textId="623CAFF2" w:rsidR="00E231E5" w:rsidRPr="00875E2F" w:rsidRDefault="00C81D97" w:rsidP="000212C7">
            <w:pPr>
              <w:pStyle w:val="Akapitzlist"/>
              <w:numPr>
                <w:ilvl w:val="0"/>
                <w:numId w:val="14"/>
              </w:numPr>
              <w:autoSpaceDE w:val="0"/>
              <w:autoSpaceDN w:val="0"/>
              <w:adjustRightInd w:val="0"/>
              <w:spacing w:after="120" w:line="276" w:lineRule="auto"/>
              <w:contextualSpacing w:val="0"/>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likwidowanej oczyszczalni ścieków połączonej z przekierowaniem ścieków do innej oczyszczalni, należy podać informację na temat jakości ścieków oczyszczonych (czy parametry spełniają wymagania Dyrektywy Rady 91/271/EWG i rozporządzenia </w:t>
            </w:r>
            <w:r w:rsidR="0044098B" w:rsidRPr="00D67356">
              <w:rPr>
                <w:rFonts w:ascii="Open Sans Light" w:hAnsi="Open Sans Light" w:cstheme="minorHAnsi"/>
                <w:iCs/>
                <w:color w:val="000000" w:themeColor="text1"/>
                <w:sz w:val="20"/>
                <w:szCs w:val="20"/>
              </w:rPr>
              <w:t xml:space="preserve">Ministra Gospodarki Morskiej i Żeglugi Śródlądowej z dnia 12 lipca 2019 r. w sprawie substancji szczególnie szkodliwych dla środowiska wodnego oraz warunków, jakie należy spełnić przy wprowadzaniu do wód lub do ziemi ścieków, a także </w:t>
            </w:r>
            <w:r w:rsidR="0044098B" w:rsidRPr="00D67356">
              <w:rPr>
                <w:rFonts w:ascii="Open Sans Light" w:hAnsi="Open Sans Light" w:cstheme="minorHAnsi"/>
                <w:iCs/>
                <w:color w:val="000000" w:themeColor="text1"/>
                <w:sz w:val="20"/>
                <w:szCs w:val="20"/>
              </w:rPr>
              <w:lastRenderedPageBreak/>
              <w:t>przy odprowadzaniu wód opadowych lub roztopowych do wód lub urządzeń wodnych (Dz. U. z</w:t>
            </w:r>
            <w:r w:rsidR="005F4846">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dnia 15.07.2019 r., poz. 1311)</w:t>
            </w:r>
            <w:r w:rsidRPr="00D67356">
              <w:rPr>
                <w:rFonts w:ascii="Open Sans Light" w:hAnsi="Open Sans Light" w:cstheme="minorHAnsi"/>
                <w:iCs/>
                <w:color w:val="000000" w:themeColor="text1"/>
                <w:sz w:val="20"/>
                <w:szCs w:val="20"/>
              </w:rPr>
              <w:t>) dla oczyszczalni, do której są przekierowywane ścieki z likwidowanej oczyszczalni</w:t>
            </w:r>
            <w:r w:rsidR="0082333B">
              <w:rPr>
                <w:rFonts w:ascii="Open Sans Light" w:hAnsi="Open Sans Light" w:cstheme="minorHAnsi"/>
                <w:iCs/>
                <w:color w:val="000000" w:themeColor="text1"/>
                <w:sz w:val="20"/>
                <w:szCs w:val="20"/>
              </w:rPr>
              <w:t xml:space="preserve"> </w:t>
            </w:r>
            <w:r w:rsidR="00482E48">
              <w:rPr>
                <w:rFonts w:ascii="Open Sans Light" w:hAnsi="Open Sans Light" w:cstheme="minorHAnsi"/>
                <w:iCs/>
                <w:color w:val="000000" w:themeColor="text1"/>
                <w:sz w:val="20"/>
                <w:szCs w:val="20"/>
              </w:rPr>
              <w:t>w przypadku oczyszczalni ścieków usytuowanych poza granicami aglomeracji objętej projektem, potwierdzenie, że służą aglomeracji objętej projektem.</w:t>
            </w:r>
          </w:p>
          <w:p w14:paraId="777FCC9B" w14:textId="2A8BD51D" w:rsidR="00C81D97" w:rsidRPr="00D67356" w:rsidRDefault="00C81D97" w:rsidP="000212C7">
            <w:pPr>
              <w:autoSpaceDE w:val="0"/>
              <w:autoSpaceDN w:val="0"/>
              <w:adjustRightInd w:val="0"/>
              <w:spacing w:after="120" w:line="276" w:lineRule="auto"/>
              <w:ind w:left="252" w:hanging="252"/>
              <w:contextualSpacing/>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2. Dla sieci kanalizacyjnych:</w:t>
            </w:r>
          </w:p>
          <w:p w14:paraId="7CD94D8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ogólna długość sieci kanalizacyjnej w km;</w:t>
            </w:r>
            <w:r w:rsidR="00602D1C" w:rsidRPr="00D67356">
              <w:rPr>
                <w:rFonts w:ascii="Open Sans Light" w:hAnsi="Open Sans Light" w:cstheme="minorHAnsi"/>
                <w:iCs/>
                <w:color w:val="000000" w:themeColor="text1"/>
                <w:sz w:val="20"/>
                <w:szCs w:val="20"/>
              </w:rPr>
              <w:t xml:space="preserve"> </w:t>
            </w:r>
          </w:p>
          <w:p w14:paraId="377FC0DB"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rodzaj systemu kanalizacji (grawitacyjna, ciśnieniowa, podciśnieniowa), bez podawania informacji dotycz</w:t>
            </w:r>
            <w:r w:rsidRPr="00D67356">
              <w:rPr>
                <w:rFonts w:ascii="Open Sans Light" w:hAnsi="Open Sans Light" w:cstheme="minorHAnsi"/>
                <w:color w:val="000000" w:themeColor="text1"/>
                <w:sz w:val="20"/>
                <w:szCs w:val="20"/>
              </w:rPr>
              <w:t>ą</w:t>
            </w:r>
            <w:r w:rsidRPr="00D67356">
              <w:rPr>
                <w:rFonts w:ascii="Open Sans Light" w:hAnsi="Open Sans Light" w:cstheme="minorHAnsi"/>
                <w:iCs/>
                <w:color w:val="000000" w:themeColor="text1"/>
                <w:sz w:val="20"/>
                <w:szCs w:val="20"/>
              </w:rPr>
              <w:t>cych średnic, długości i rodzaju materiału;</w:t>
            </w:r>
          </w:p>
          <w:p w14:paraId="3B166DCC" w14:textId="23BF0AE2" w:rsidR="00602D1C" w:rsidRPr="00D67356" w:rsidRDefault="00602D1C"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informacje dotyczące oczyszczalni ścieków, do której będą odprowadzane ścieki z budowanej sieci</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 xml:space="preserve"> w tym </w:t>
            </w:r>
            <w:r w:rsidR="00C81D97" w:rsidRPr="00D67356">
              <w:rPr>
                <w:rFonts w:ascii="Open Sans Light" w:hAnsi="Open Sans Light" w:cstheme="minorHAnsi"/>
                <w:iCs/>
                <w:color w:val="000000" w:themeColor="text1"/>
                <w:sz w:val="20"/>
                <w:szCs w:val="20"/>
              </w:rPr>
              <w:t>nominalna wydajność wyrażona w RLM oraz Qśrd w</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m</w:t>
            </w:r>
            <w:r w:rsidR="00C81D97" w:rsidRPr="00D67356">
              <w:rPr>
                <w:rFonts w:ascii="Open Sans Light" w:hAnsi="Open Sans Light" w:cstheme="minorHAnsi"/>
                <w:iCs/>
                <w:color w:val="000000" w:themeColor="text1"/>
                <w:sz w:val="20"/>
                <w:szCs w:val="20"/>
                <w:vertAlign w:val="superscript"/>
              </w:rPr>
              <w:t>3</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d, jakość ścieków oczyszczonych.</w:t>
            </w:r>
            <w:r w:rsidR="00C81D97" w:rsidRPr="00D67356">
              <w:rPr>
                <w:rFonts w:ascii="Open Sans Light" w:hAnsi="Open Sans Light" w:cstheme="minorHAnsi"/>
                <w:iCs/>
                <w:color w:val="000000" w:themeColor="text1"/>
                <w:sz w:val="20"/>
                <w:szCs w:val="20"/>
              </w:rPr>
              <w:t xml:space="preserve"> Jeżeli OŚ nie spełnia wymagań dyrektywy w zakresie jakości ścieków oczyszczonych i rozporządzenia w sprawie warunków, jakie należy spełnić przy </w:t>
            </w:r>
            <w:r w:rsidR="00BA59DB" w:rsidRPr="00D67356">
              <w:rPr>
                <w:rFonts w:ascii="Open Sans Light" w:hAnsi="Open Sans Light" w:cstheme="minorHAnsi"/>
                <w:iCs/>
                <w:color w:val="000000" w:themeColor="text1"/>
                <w:sz w:val="20"/>
                <w:szCs w:val="20"/>
              </w:rPr>
              <w:t>w sprawie substancji szczególnie szkodliwych dla środowiska wodnego oraz warunków, jakie należy spełnić przy wprowadzaniu do wód lub do ziemi ścieków, a także przy odprowadzaniu wód opadowych lub roztopowych do wód lub do urządzeń wodnych</w:t>
            </w:r>
            <w:r w:rsidR="00C81D97" w:rsidRPr="00D67356">
              <w:rPr>
                <w:rFonts w:ascii="Open Sans Light" w:hAnsi="Open Sans Light" w:cstheme="minorHAnsi"/>
                <w:iCs/>
                <w:color w:val="000000" w:themeColor="text1"/>
                <w:sz w:val="20"/>
                <w:szCs w:val="20"/>
              </w:rPr>
              <w:t>, należy podać informację, czy po zakończeniu budowy sieci kanalizacyjnej objętej wnioskiem te wymagania będą spełnione i jakie podjęto działania w celu dostosowania jakości ścieków do wymagań dyrektywy i rozporządzenia;</w:t>
            </w:r>
          </w:p>
          <w:p w14:paraId="233B42AC" w14:textId="3CF2086C" w:rsidR="00525971" w:rsidRDefault="00C81D97"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planowana liczba RLM podłączonych w ramach realizacji projektu (z podziałem n</w:t>
            </w:r>
            <w:r w:rsidR="0044098B" w:rsidRPr="00D67356">
              <w:rPr>
                <w:rFonts w:ascii="Open Sans Light" w:hAnsi="Open Sans Light" w:cstheme="minorHAnsi"/>
                <w:iCs/>
                <w:color w:val="000000" w:themeColor="text1"/>
                <w:sz w:val="20"/>
                <w:szCs w:val="20"/>
              </w:rPr>
              <w:t>a poszczególne grupy odbiorców);</w:t>
            </w:r>
            <w:r w:rsidR="00E07196">
              <w:rPr>
                <w:rFonts w:ascii="Open Sans Light" w:hAnsi="Open Sans Light" w:cstheme="minorHAnsi"/>
                <w:iCs/>
                <w:color w:val="000000" w:themeColor="text1"/>
                <w:sz w:val="20"/>
                <w:szCs w:val="20"/>
              </w:rPr>
              <w:t xml:space="preserve"> </w:t>
            </w:r>
          </w:p>
          <w:p w14:paraId="24B2C753" w14:textId="77777777" w:rsidR="00EC0171" w:rsidRDefault="0044098B"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775721">
              <w:rPr>
                <w:rFonts w:ascii="Open Sans Light" w:hAnsi="Open Sans Light" w:cstheme="minorHAnsi"/>
                <w:iCs/>
                <w:color w:val="000000" w:themeColor="text1"/>
                <w:sz w:val="20"/>
                <w:szCs w:val="20"/>
              </w:rPr>
              <w:t>d</w:t>
            </w:r>
            <w:r w:rsidR="00C81D97" w:rsidRPr="00775721">
              <w:rPr>
                <w:rFonts w:ascii="Open Sans Light" w:hAnsi="Open Sans Light" w:cstheme="minorHAnsi"/>
                <w:iCs/>
                <w:color w:val="000000" w:themeColor="text1"/>
                <w:sz w:val="20"/>
                <w:szCs w:val="20"/>
              </w:rPr>
              <w:t xml:space="preserve">la budowanej sieci kanalizacyjnej należy </w:t>
            </w:r>
            <w:r w:rsidRPr="00775721">
              <w:rPr>
                <w:rFonts w:ascii="Open Sans Light" w:hAnsi="Open Sans Light" w:cstheme="minorHAnsi"/>
                <w:iCs/>
                <w:color w:val="000000" w:themeColor="text1"/>
                <w:sz w:val="20"/>
                <w:szCs w:val="20"/>
              </w:rPr>
              <w:t>potwierdzić, że zgłoszony zakres stanowi sieć kanalizacyjna w rozumieniu ustawy o zbiorowym zaopatrzeniu w wodę i zbiorowym odprowadzaniu ścieków</w:t>
            </w:r>
            <w:r w:rsidR="00EC0171">
              <w:rPr>
                <w:rFonts w:ascii="Open Sans Light" w:hAnsi="Open Sans Light" w:cstheme="minorHAnsi"/>
                <w:iCs/>
                <w:color w:val="000000" w:themeColor="text1"/>
                <w:sz w:val="20"/>
                <w:szCs w:val="20"/>
              </w:rPr>
              <w:t>;</w:t>
            </w:r>
          </w:p>
          <w:p w14:paraId="612A7B63" w14:textId="6194FC95" w:rsidR="00525971" w:rsidRDefault="00EC0171"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dla budowanej sieci </w:t>
            </w:r>
            <w:r w:rsidRPr="00EC0171">
              <w:rPr>
                <w:rFonts w:ascii="Open Sans Light" w:hAnsi="Open Sans Light" w:cstheme="minorHAnsi"/>
                <w:iCs/>
                <w:color w:val="000000" w:themeColor="text1"/>
                <w:sz w:val="20"/>
                <w:szCs w:val="20"/>
              </w:rPr>
              <w:t xml:space="preserve">należy potwierdzić, że planowana do budowy w ramach projektu sieć kanalizacyjna brana była pod uwagę na etapie wyznaczania aglomeracji, tj. została uwzględniona w wyliczeniach </w:t>
            </w:r>
            <w:r w:rsidRPr="00EC0171">
              <w:rPr>
                <w:rFonts w:ascii="Open Sans Light" w:hAnsi="Open Sans Light" w:cstheme="minorHAnsi"/>
                <w:iCs/>
                <w:color w:val="000000" w:themeColor="text1"/>
                <w:sz w:val="20"/>
                <w:szCs w:val="20"/>
              </w:rPr>
              <w:lastRenderedPageBreak/>
              <w:t>wskaźnika koncentracji, który zgodnie z rozporządzeniem Ministra Gospodarki Morskiej i Żeglugi Śródlądowej z dnia 27 lipca 2018 r. w sprawie sposobu wyznaczania obszarów i granic aglomeracji nie może być mniejszy niż 120 (90 dla terenów wskazanych w § 3 ust. 5 ww. rozporządzenia) stałych mieszkańców aglomeracji i osób czasowo przebywających w aglomeracji na 1 km planowanej do budowy sieci kanalizacyjnej</w:t>
            </w:r>
            <w:r>
              <w:rPr>
                <w:rFonts w:ascii="Open Sans Light" w:hAnsi="Open Sans Light" w:cstheme="minorHAnsi"/>
                <w:iCs/>
                <w:color w:val="000000" w:themeColor="text1"/>
                <w:sz w:val="20"/>
                <w:szCs w:val="20"/>
              </w:rPr>
              <w:t>;</w:t>
            </w:r>
            <w:r w:rsidR="0044098B" w:rsidRPr="00775721">
              <w:rPr>
                <w:rFonts w:ascii="Open Sans Light" w:hAnsi="Open Sans Light" w:cstheme="minorHAnsi"/>
                <w:iCs/>
                <w:color w:val="000000" w:themeColor="text1"/>
                <w:sz w:val="20"/>
                <w:szCs w:val="20"/>
              </w:rPr>
              <w:t xml:space="preserve"> </w:t>
            </w:r>
          </w:p>
          <w:p w14:paraId="5F0B42AA" w14:textId="4DF5938E" w:rsidR="00482E48" w:rsidRPr="00775721" w:rsidRDefault="00482E48"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482E48">
              <w:rPr>
                <w:rFonts w:ascii="Open Sans Light" w:hAnsi="Open Sans Light" w:cstheme="minorHAnsi"/>
                <w:iCs/>
                <w:color w:val="000000" w:themeColor="text1"/>
                <w:sz w:val="20"/>
                <w:szCs w:val="20"/>
              </w:rPr>
              <w:t>dla rurociągów tranzytowych usytuowanych poza granicami aglomeracji objętej projektem, potwierdzenie, że służą aglomeracji objętej projektem.</w:t>
            </w:r>
          </w:p>
          <w:p w14:paraId="2FA06A76" w14:textId="77777777" w:rsidR="00C81D97" w:rsidRPr="00D67356" w:rsidRDefault="00C81D97" w:rsidP="000212C7">
            <w:pPr>
              <w:autoSpaceDE w:val="0"/>
              <w:autoSpaceDN w:val="0"/>
              <w:adjustRightInd w:val="0"/>
              <w:spacing w:after="120" w:line="276" w:lineRule="auto"/>
              <w:ind w:left="307" w:hanging="284"/>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3. Dla działań dotyczących efektywności zarządzania siecią kanalizacyjną i wodociągową – należy podać:</w:t>
            </w:r>
          </w:p>
          <w:p w14:paraId="421A97EE" w14:textId="77777777"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jakie elementy systemu klasy GIS lub monitoringu pracy urządzeń służącego do zarządzania majątkiem sieciowym są planowane do wdrożenia/rozbudowy w ramach projektu (opisać elementy systemu, cele, planowane efekty);</w:t>
            </w:r>
          </w:p>
          <w:p w14:paraId="6061E05A" w14:textId="6BD4D5C2"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22C2FFBE" w14:textId="73FD113B" w:rsidR="001D3668" w:rsidRPr="00D67356" w:rsidRDefault="001D3668" w:rsidP="000212C7">
            <w:pPr>
              <w:autoSpaceDE w:val="0"/>
              <w:autoSpaceDN w:val="0"/>
              <w:spacing w:after="120" w:line="276" w:lineRule="auto"/>
              <w:ind w:left="23"/>
              <w:rPr>
                <w:rFonts w:ascii="Open Sans Light" w:hAnsi="Open Sans Light"/>
                <w:color w:val="000000"/>
                <w:sz w:val="20"/>
                <w:szCs w:val="20"/>
              </w:rPr>
            </w:pPr>
            <w:r w:rsidRPr="00D67356">
              <w:rPr>
                <w:rFonts w:ascii="Open Sans Light" w:hAnsi="Open Sans Light"/>
                <w:color w:val="000000"/>
                <w:sz w:val="20"/>
                <w:szCs w:val="20"/>
              </w:rPr>
              <w:t xml:space="preserve">W ramach systemów zarządzania sieciami wodno-kanalizacyjnymi </w:t>
            </w:r>
            <w:r w:rsidRPr="00D67356">
              <w:rPr>
                <w:rFonts w:ascii="Open Sans Light" w:hAnsi="Open Sans Light"/>
                <w:color w:val="000000"/>
                <w:sz w:val="20"/>
                <w:szCs w:val="20"/>
                <w:u w:val="single"/>
              </w:rPr>
              <w:t>nie będą</w:t>
            </w:r>
            <w:r w:rsidRPr="00D67356">
              <w:rPr>
                <w:rFonts w:ascii="Open Sans Light" w:hAnsi="Open Sans Light"/>
                <w:color w:val="000000"/>
                <w:sz w:val="20"/>
                <w:szCs w:val="20"/>
              </w:rPr>
              <w:t xml:space="preserve"> wspierane systemy informatyczne, oprogramowania i urządzenia/sprzęt związane z działalnością operacyjną przedsiębiorstw wspomagające między innymi: inkasencki pomiar i rozliczanie sprzedaży (w tym montaż wodomierzy na przyłączach, wykonanie i wdrożenie systemów zdalnego odczytu i przesyłaniu danych z wodomierzy bez względu na cel w jakim są pozyskiwane i gromadzone), obsługę klientów, prowadzenie serwisów informacyjnych, ewidencjonowanie środków trwałych, zarządzanie zasobami ludzkimi. Zarządzanie systemami nie obejmuje sieci kanalizacji deszczowej.</w:t>
            </w:r>
          </w:p>
          <w:p w14:paraId="66B2F2C7" w14:textId="4E8B02D6" w:rsidR="00C81D97" w:rsidRPr="00D67356" w:rsidRDefault="001D3668" w:rsidP="000212C7">
            <w:pPr>
              <w:autoSpaceDE w:val="0"/>
              <w:autoSpaceDN w:val="0"/>
              <w:adjustRightInd w:val="0"/>
              <w:spacing w:after="120" w:line="276" w:lineRule="auto"/>
              <w:ind w:left="307" w:hanging="283"/>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w:t>
            </w:r>
            <w:r w:rsidR="00C81D97" w:rsidRPr="00D67356">
              <w:rPr>
                <w:rFonts w:ascii="Open Sans Light" w:hAnsi="Open Sans Light" w:cstheme="minorHAnsi"/>
                <w:iCs/>
                <w:color w:val="000000" w:themeColor="text1"/>
                <w:sz w:val="20"/>
                <w:szCs w:val="20"/>
              </w:rPr>
              <w:t>4. W przypadku ujęcia w projekcie działań związanych z</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zaopatrzeniem w wodę należy przedstawić:</w:t>
            </w:r>
          </w:p>
          <w:p w14:paraId="7A18A770" w14:textId="45F8B611"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lastRenderedPageBreak/>
              <w:t>krótki opis techniczny planowanych prac oraz planowaną liczbę osób podłączonych do sieci wodociągowej w ramach realizacji projektu</w:t>
            </w:r>
            <w:r w:rsidR="0015010E">
              <w:rPr>
                <w:rFonts w:ascii="Open Sans Light" w:hAnsi="Open Sans Light" w:cstheme="minorHAnsi"/>
                <w:iCs/>
                <w:color w:val="000000" w:themeColor="text1"/>
                <w:sz w:val="20"/>
                <w:szCs w:val="20"/>
              </w:rPr>
              <w:t>;</w:t>
            </w:r>
          </w:p>
          <w:p w14:paraId="1EDC6A27"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służą aglomeracji objętej projektem;</w:t>
            </w:r>
          </w:p>
          <w:p w14:paraId="08E1146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znajdują się na obszarze, gdzie gospodarka ściekowa będzie zgodna z wymaganiami dyrektywy 91/271/EWG;</w:t>
            </w:r>
          </w:p>
          <w:p w14:paraId="3DD7F8F9" w14:textId="0FFB8FD0"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dla budowanej sieci wodociągowej należy </w:t>
            </w:r>
            <w:r w:rsidR="0044098B" w:rsidRPr="00D67356">
              <w:rPr>
                <w:rFonts w:ascii="Open Sans Light" w:hAnsi="Open Sans Light" w:cstheme="minorHAnsi"/>
                <w:iCs/>
                <w:color w:val="000000" w:themeColor="text1"/>
                <w:sz w:val="20"/>
                <w:szCs w:val="20"/>
              </w:rPr>
              <w:t>potwierdzić, że zgłoszony zakres stanowi sieć wodociągową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rozumieniu ustawy o zbiorowym zaopatrzeniu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wodę i zbiorowym odprowadzaniu ścieków.</w:t>
            </w:r>
          </w:p>
          <w:p w14:paraId="01EDE2FD" w14:textId="44949541" w:rsidR="002B461E" w:rsidRDefault="00F6162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zakresu zaopatrzenia w wodę projekt powinien być spójny z Programem inwestycyjnym w zakresie </w:t>
            </w:r>
            <w:r w:rsidR="00101AB4">
              <w:rPr>
                <w:rFonts w:ascii="Open Sans Light" w:hAnsi="Open Sans Light" w:cstheme="minorHAnsi"/>
                <w:iCs/>
                <w:color w:val="000000" w:themeColor="text1"/>
                <w:sz w:val="20"/>
                <w:szCs w:val="20"/>
              </w:rPr>
              <w:t xml:space="preserve">poprawy </w:t>
            </w:r>
            <w:r w:rsidRPr="00D67356">
              <w:rPr>
                <w:rFonts w:ascii="Open Sans Light" w:hAnsi="Open Sans Light" w:cstheme="minorHAnsi"/>
                <w:iCs/>
                <w:color w:val="000000" w:themeColor="text1"/>
                <w:sz w:val="20"/>
                <w:szCs w:val="20"/>
              </w:rPr>
              <w:t xml:space="preserve">jakości </w:t>
            </w:r>
            <w:r w:rsidR="00101AB4" w:rsidRPr="00101AB4">
              <w:rPr>
                <w:rFonts w:ascii="Open Sans Light" w:hAnsi="Open Sans Light" w:cstheme="minorHAnsi"/>
                <w:iCs/>
                <w:color w:val="000000" w:themeColor="text1"/>
                <w:sz w:val="20"/>
                <w:szCs w:val="20"/>
              </w:rPr>
              <w:t xml:space="preserve">i ograniczenia strat wody przeznaczonej do spożycia przez ludzi </w:t>
            </w:r>
            <w:r w:rsidRPr="00D67356">
              <w:rPr>
                <w:rFonts w:ascii="Open Sans Light" w:hAnsi="Open Sans Light" w:cstheme="minorHAnsi"/>
                <w:iCs/>
                <w:color w:val="000000" w:themeColor="text1"/>
                <w:sz w:val="20"/>
                <w:szCs w:val="20"/>
              </w:rPr>
              <w:t>(wdrożenie dyrektywy 2020/2184), tj. inwestycja powinna wpisywać się w przynajmniej jeden z obszarów działań Programu inwestycyjnego, jednocześnie zgodnego z</w:t>
            </w:r>
            <w:r w:rsidR="00101AB4">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zakresem zadań związanych z rozbudową i poprawą jakości systemów zaopatrzenia ludn</w:t>
            </w:r>
            <w:r w:rsidR="00BA59DB" w:rsidRPr="00D67356">
              <w:rPr>
                <w:rFonts w:ascii="Open Sans Light" w:hAnsi="Open Sans Light" w:cstheme="minorHAnsi"/>
                <w:iCs/>
                <w:color w:val="000000" w:themeColor="text1"/>
                <w:sz w:val="20"/>
                <w:szCs w:val="20"/>
              </w:rPr>
              <w:t>ości w wodę opisanym w e-SZOP (j</w:t>
            </w:r>
            <w:r w:rsidRPr="00D67356">
              <w:rPr>
                <w:rFonts w:ascii="Open Sans Light" w:hAnsi="Open Sans Light" w:cstheme="minorHAnsi"/>
                <w:iCs/>
                <w:color w:val="000000" w:themeColor="text1"/>
                <w:sz w:val="20"/>
                <w:szCs w:val="20"/>
              </w:rPr>
              <w:t xml:space="preserve">eśli nie będzie to możliwe ze względu na ograniczenie ilości znaków, odpowiednie informacje powinny się znaleźć w pkt </w:t>
            </w:r>
            <w:r w:rsidR="00094F4D" w:rsidRPr="00BD2B85">
              <w:rPr>
                <w:rFonts w:ascii="Open Sans Light" w:hAnsi="Open Sans Light" w:cstheme="minorHAnsi"/>
                <w:iCs/>
                <w:sz w:val="20"/>
                <w:szCs w:val="20"/>
              </w:rPr>
              <w:t>2.6</w:t>
            </w:r>
            <w:r w:rsidRPr="00BD2B85">
              <w:rPr>
                <w:rFonts w:ascii="Open Sans Light" w:hAnsi="Open Sans Light" w:cstheme="minorHAnsi"/>
                <w:iCs/>
                <w:sz w:val="20"/>
                <w:szCs w:val="20"/>
              </w:rPr>
              <w:t xml:space="preserve"> SW</w:t>
            </w:r>
            <w:r w:rsidR="00BA59DB"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w:t>
            </w:r>
          </w:p>
          <w:p w14:paraId="5A649874" w14:textId="132EB60F" w:rsid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5. W przypadku ujęcia w ramach projektów związanych z</w:t>
            </w:r>
            <w:r w:rsidR="00325C5D">
              <w:rPr>
                <w:rFonts w:ascii="Open Sans Light" w:hAnsi="Open Sans Light" w:cstheme="minorHAnsi"/>
                <w:iCs/>
                <w:color w:val="000000" w:themeColor="text1"/>
                <w:sz w:val="20"/>
                <w:szCs w:val="20"/>
              </w:rPr>
              <w:t> </w:t>
            </w:r>
            <w:r>
              <w:rPr>
                <w:rFonts w:ascii="Open Sans Light" w:hAnsi="Open Sans Light" w:cstheme="minorHAnsi"/>
                <w:iCs/>
                <w:color w:val="000000" w:themeColor="text1"/>
                <w:sz w:val="20"/>
                <w:szCs w:val="20"/>
              </w:rPr>
              <w:t>budową lub modernizacją oczyszczalni ścieków zakupu ruchomych środków trwałych należy przedstawić:</w:t>
            </w:r>
          </w:p>
          <w:p w14:paraId="718222AC" w14:textId="2A7A6388" w:rsidR="00EA13A8" w:rsidRDefault="00EA13A8"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krótki opis sprzętów/pojazdów niezbędnych do prawidłowej eksploatacji oczyszczalni ścieków, w tym w szczególności do obsługi obiektów gospodarki osadowej, do gromadzenia, załadunku i transportu wewnętrznego osadów oraz innych odpadów wytwarzanych w trakcie oczyszczania ścieków.</w:t>
            </w:r>
          </w:p>
          <w:p w14:paraId="34491BD8" w14:textId="020B0FF4" w:rsidR="00EA13A8" w:rsidRDefault="006D4406"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u</w:t>
            </w:r>
            <w:r w:rsidR="00EA13A8">
              <w:rPr>
                <w:rFonts w:ascii="Open Sans Light" w:hAnsi="Open Sans Light" w:cstheme="minorHAnsi"/>
                <w:iCs/>
                <w:color w:val="000000" w:themeColor="text1"/>
                <w:sz w:val="20"/>
                <w:szCs w:val="20"/>
              </w:rPr>
              <w:t>zasadnienie konieczności ich zakupu (z</w:t>
            </w:r>
            <w:r w:rsidR="00325C5D">
              <w:rPr>
                <w:rFonts w:ascii="Open Sans Light" w:hAnsi="Open Sans Light" w:cstheme="minorHAnsi"/>
                <w:iCs/>
                <w:color w:val="000000" w:themeColor="text1"/>
                <w:sz w:val="20"/>
                <w:szCs w:val="20"/>
              </w:rPr>
              <w:t> </w:t>
            </w:r>
            <w:r w:rsidR="00EA13A8">
              <w:rPr>
                <w:rFonts w:ascii="Open Sans Light" w:hAnsi="Open Sans Light" w:cstheme="minorHAnsi"/>
                <w:iCs/>
                <w:color w:val="000000" w:themeColor="text1"/>
                <w:sz w:val="20"/>
                <w:szCs w:val="20"/>
              </w:rPr>
              <w:t xml:space="preserve">uwzględnieniem aktualnego stanu posiadania podobnego sprzętu). </w:t>
            </w:r>
          </w:p>
          <w:p w14:paraId="17D120B4" w14:textId="718DF24A" w:rsidR="00EA13A8" w:rsidRP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Dofinansowaniu nie będzie podlegał zakup ruchomych środków trwałych przeznaczonych do eksploatacji systemów kanalizacyjnych, takich jak pojazdy specjalistyczne </w:t>
            </w:r>
            <w:r>
              <w:rPr>
                <w:rFonts w:ascii="Open Sans Light" w:hAnsi="Open Sans Light" w:cstheme="minorHAnsi"/>
                <w:iCs/>
                <w:color w:val="000000" w:themeColor="text1"/>
                <w:sz w:val="20"/>
                <w:szCs w:val="20"/>
              </w:rPr>
              <w:lastRenderedPageBreak/>
              <w:t>przeznaczone do monitorowania i czyszczenia sieci oraz pojazdy przeznaczone do transportu ścieków.</w:t>
            </w:r>
          </w:p>
          <w:p w14:paraId="735361D2" w14:textId="3896E38F" w:rsidR="00BE1085" w:rsidRPr="00D67356" w:rsidRDefault="0063604B"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Informacje dotyczące procedur udzielania zamówień na realizację tych zadań</w:t>
            </w:r>
            <w:r w:rsidR="00877936">
              <w:rPr>
                <w:rFonts w:ascii="Open Sans Light" w:hAnsi="Open Sans Light" w:cstheme="minorHAnsi"/>
                <w:iCs/>
                <w:color w:val="000000" w:themeColor="text1"/>
                <w:sz w:val="20"/>
                <w:szCs w:val="20"/>
              </w:rPr>
              <w:t>:</w:t>
            </w:r>
            <w:r>
              <w:rPr>
                <w:rFonts w:ascii="Open Sans Light" w:hAnsi="Open Sans Light" w:cstheme="minorHAnsi"/>
                <w:iCs/>
                <w:color w:val="000000" w:themeColor="text1"/>
                <w:sz w:val="20"/>
                <w:szCs w:val="20"/>
              </w:rPr>
              <w:t xml:space="preserve"> </w:t>
            </w:r>
            <w:r w:rsidR="00BE1085" w:rsidRPr="00D67356">
              <w:rPr>
                <w:rFonts w:ascii="Open Sans Light" w:hAnsi="Open Sans Light" w:cstheme="minorHAnsi"/>
                <w:iCs/>
                <w:color w:val="000000" w:themeColor="text1"/>
                <w:sz w:val="20"/>
                <w:szCs w:val="20"/>
              </w:rPr>
              <w:t>W przypadku umów zawieranych zgodnie z ustawą Prawo zamówień publicznych, zgodność z</w:t>
            </w:r>
            <w:r w:rsidR="00325C5D">
              <w:rPr>
                <w:rFonts w:ascii="Open Sans Light" w:hAnsi="Open Sans Light" w:cstheme="minorHAnsi"/>
                <w:iCs/>
                <w:color w:val="000000" w:themeColor="text1"/>
                <w:sz w:val="20"/>
                <w:szCs w:val="20"/>
              </w:rPr>
              <w:t> </w:t>
            </w:r>
            <w:r w:rsidR="00BE1085" w:rsidRPr="00D67356">
              <w:rPr>
                <w:rFonts w:ascii="Open Sans Light" w:hAnsi="Open Sans Light" w:cstheme="minorHAnsi"/>
                <w:iCs/>
                <w:color w:val="000000" w:themeColor="text1"/>
                <w:sz w:val="20"/>
                <w:szCs w:val="20"/>
              </w:rPr>
              <w:t xml:space="preserve">zasadami obowiązującymi w ramach Programu jest zapewniona przez działanie zgodnie z tą ustawą. </w:t>
            </w:r>
            <w:r w:rsidR="00BE1085" w:rsidRPr="00D67356">
              <w:rPr>
                <w:rFonts w:ascii="Open Sans Light" w:hAnsi="Open Sans Light" w:cstheme="minorHAnsi"/>
                <w:iCs/>
                <w:sz w:val="20"/>
                <w:szCs w:val="20"/>
              </w:rPr>
              <w:t>W przypadku umów, do których nie stosuje się ustawy Prawo zamówień publicznych, wnioskodawca powinien</w:t>
            </w:r>
            <w:r w:rsidR="00D30C8B" w:rsidRPr="00D67356">
              <w:rPr>
                <w:rFonts w:ascii="Open Sans Light" w:hAnsi="Open Sans Light" w:cstheme="minorHAnsi"/>
                <w:iCs/>
                <w:sz w:val="20"/>
                <w:szCs w:val="20"/>
              </w:rPr>
              <w:t xml:space="preserve"> udzielać zamówień zgodnie z zasadami zawierania umów określonymi w</w:t>
            </w:r>
            <w:r w:rsidR="00325C5D">
              <w:rPr>
                <w:rFonts w:ascii="Open Sans Light" w:hAnsi="Open Sans Light" w:cstheme="minorHAnsi"/>
                <w:iCs/>
                <w:sz w:val="20"/>
                <w:szCs w:val="20"/>
              </w:rPr>
              <w:t> </w:t>
            </w:r>
            <w:r w:rsidR="00D30C8B" w:rsidRPr="00D67356">
              <w:rPr>
                <w:rFonts w:ascii="Open Sans Light" w:hAnsi="Open Sans Light" w:cstheme="minorHAnsi"/>
                <w:iCs/>
                <w:sz w:val="20"/>
                <w:szCs w:val="20"/>
              </w:rPr>
              <w:t>W</w:t>
            </w:r>
            <w:r w:rsidR="00BE1085" w:rsidRPr="00D67356">
              <w:rPr>
                <w:rFonts w:ascii="Open Sans Light" w:hAnsi="Open Sans Light" w:cstheme="minorHAnsi"/>
                <w:iCs/>
                <w:sz w:val="20"/>
                <w:szCs w:val="20"/>
              </w:rPr>
              <w:t>ytycznych dotyczących kwalifikowania wydatków</w:t>
            </w:r>
            <w:r w:rsidR="00C35EC6" w:rsidRPr="00D67356">
              <w:rPr>
                <w:rFonts w:ascii="Open Sans Light" w:hAnsi="Open Sans Light" w:cstheme="minorHAnsi"/>
                <w:iCs/>
                <w:sz w:val="20"/>
                <w:szCs w:val="20"/>
              </w:rPr>
              <w:t xml:space="preserve"> </w:t>
            </w:r>
            <w:r w:rsidR="00C35EC6" w:rsidRPr="00BD2B85">
              <w:rPr>
                <w:rFonts w:ascii="Open Sans Light" w:hAnsi="Open Sans Light" w:cstheme="minorHAnsi"/>
                <w:iCs/>
                <w:sz w:val="20"/>
                <w:szCs w:val="20"/>
              </w:rPr>
              <w:t>(</w:t>
            </w:r>
            <w:r w:rsidR="00D30C8B" w:rsidRPr="00BD2B85">
              <w:rPr>
                <w:rFonts w:ascii="Open Sans Light" w:hAnsi="Open Sans Light" w:cstheme="minorHAnsi"/>
                <w:iCs/>
                <w:sz w:val="20"/>
                <w:szCs w:val="20"/>
              </w:rPr>
              <w:t xml:space="preserve">na potwierdzenie tego Wnioskodawca załącza oświadczenie jako </w:t>
            </w:r>
            <w:r w:rsidR="00C35EC6" w:rsidRPr="00BD2B85">
              <w:rPr>
                <w:rFonts w:ascii="Open Sans Light" w:hAnsi="Open Sans Light" w:cstheme="minorHAnsi"/>
                <w:iCs/>
                <w:sz w:val="20"/>
                <w:szCs w:val="20"/>
              </w:rPr>
              <w:t>Załącznik</w:t>
            </w:r>
            <w:r w:rsidR="00D30C8B" w:rsidRPr="00BD2B85">
              <w:rPr>
                <w:rFonts w:ascii="Open Sans Light" w:hAnsi="Open Sans Light" w:cstheme="minorHAnsi"/>
                <w:iCs/>
                <w:sz w:val="20"/>
                <w:szCs w:val="20"/>
              </w:rPr>
              <w:t xml:space="preserve"> nr 12</w:t>
            </w:r>
            <w:r w:rsidR="00BE1085" w:rsidRPr="00BD2B85">
              <w:rPr>
                <w:rFonts w:ascii="Open Sans Light" w:hAnsi="Open Sans Light" w:cstheme="minorHAnsi"/>
                <w:iCs/>
                <w:sz w:val="20"/>
                <w:szCs w:val="20"/>
              </w:rPr>
              <w:t xml:space="preserve"> do WoD</w:t>
            </w:r>
            <w:r w:rsidR="00C35EC6" w:rsidRPr="00BD2B85">
              <w:rPr>
                <w:rFonts w:ascii="Open Sans Light" w:hAnsi="Open Sans Light" w:cstheme="minorHAnsi"/>
                <w:iCs/>
                <w:sz w:val="20"/>
                <w:szCs w:val="20"/>
              </w:rPr>
              <w:t>)</w:t>
            </w:r>
            <w:r w:rsidR="00BE1085" w:rsidRPr="00BD2B85">
              <w:rPr>
                <w:rFonts w:ascii="Open Sans Light" w:hAnsi="Open Sans Light" w:cstheme="minorHAnsi"/>
                <w:iCs/>
                <w:sz w:val="20"/>
                <w:szCs w:val="20"/>
              </w:rPr>
              <w:t>.</w:t>
            </w:r>
            <w:r w:rsidR="00BE1085" w:rsidRPr="00D67356">
              <w:rPr>
                <w:rFonts w:ascii="Open Sans Light" w:hAnsi="Open Sans Light" w:cstheme="minorHAnsi"/>
                <w:iCs/>
                <w:color w:val="000000" w:themeColor="text1"/>
                <w:sz w:val="20"/>
                <w:szCs w:val="20"/>
              </w:rPr>
              <w:t xml:space="preserve"> Jeśli nie będzie to możliwe, ze względu na ograniczenie ilości znaków, odpowiednie informacje powinny się znaleźć w pkt </w:t>
            </w:r>
            <w:r w:rsidR="00BE1085" w:rsidRPr="00BD2B85">
              <w:rPr>
                <w:rFonts w:ascii="Open Sans Light" w:hAnsi="Open Sans Light" w:cstheme="minorHAnsi"/>
                <w:iCs/>
                <w:color w:val="000000" w:themeColor="text1"/>
                <w:sz w:val="20"/>
                <w:szCs w:val="20"/>
              </w:rPr>
              <w:t>8.3 SW.</w:t>
            </w:r>
          </w:p>
          <w:p w14:paraId="21774E96" w14:textId="4D36B7DF" w:rsidR="007B1D8B" w:rsidRPr="00D67356" w:rsidRDefault="007B1D8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sz w:val="20"/>
                <w:szCs w:val="20"/>
              </w:rPr>
              <w:t>Jeżeli ilość znaków w polu okaże się niewystarczająca dla wypełnienia powyższych wymogów, część informacji można (z</w:t>
            </w:r>
            <w:r w:rsidR="00101AB4">
              <w:rPr>
                <w:rFonts w:ascii="Open Sans Light" w:hAnsi="Open Sans Light" w:cstheme="minorHAnsi"/>
                <w:sz w:val="20"/>
                <w:szCs w:val="20"/>
              </w:rPr>
              <w:t> </w:t>
            </w:r>
            <w:r w:rsidRPr="00D67356">
              <w:rPr>
                <w:rFonts w:ascii="Open Sans Light" w:hAnsi="Open Sans Light" w:cstheme="minorHAnsi"/>
                <w:sz w:val="20"/>
                <w:szCs w:val="20"/>
              </w:rPr>
              <w:t xml:space="preserve">odpowiednim komentarzem w </w:t>
            </w:r>
            <w:r w:rsidR="00CA4CE9" w:rsidRPr="00D67356">
              <w:rPr>
                <w:rFonts w:ascii="Open Sans Light" w:hAnsi="Open Sans Light" w:cstheme="minorHAnsi"/>
                <w:sz w:val="20"/>
                <w:szCs w:val="20"/>
              </w:rPr>
              <w:t>wypełnianym polu wniosku)</w:t>
            </w:r>
            <w:r w:rsidRPr="00D67356">
              <w:rPr>
                <w:rFonts w:ascii="Open Sans Light" w:hAnsi="Open Sans Light" w:cstheme="minorHAnsi"/>
                <w:sz w:val="20"/>
                <w:szCs w:val="20"/>
              </w:rPr>
              <w:t xml:space="preserve"> zamieścić w </w:t>
            </w:r>
            <w:r w:rsidRPr="00BD2B85">
              <w:rPr>
                <w:rFonts w:ascii="Open Sans Light" w:hAnsi="Open Sans Light" w:cstheme="minorHAnsi"/>
                <w:sz w:val="20"/>
                <w:szCs w:val="20"/>
              </w:rPr>
              <w:t>Załączniku nr 6</w:t>
            </w:r>
            <w:r w:rsidRPr="00D67356">
              <w:rPr>
                <w:rFonts w:ascii="Open Sans Light" w:hAnsi="Open Sans Light" w:cstheme="minorHAnsi"/>
                <w:sz w:val="20"/>
                <w:szCs w:val="20"/>
              </w:rPr>
              <w:t xml:space="preserve"> </w:t>
            </w:r>
            <w:r w:rsidRPr="00D67356">
              <w:rPr>
                <w:rFonts w:ascii="Open Sans Light" w:hAnsi="Open Sans Light" w:cstheme="minorHAnsi"/>
                <w:i/>
                <w:sz w:val="20"/>
                <w:szCs w:val="20"/>
              </w:rPr>
              <w:t>Analiza zgodności aglomeracji z Dyrektywą nr 91/271/EWG.</w:t>
            </w:r>
          </w:p>
        </w:tc>
      </w:tr>
      <w:tr w:rsidR="002B461E" w:rsidRPr="004032E4" w14:paraId="18E56BEA" w14:textId="77777777" w:rsidTr="005B4364">
        <w:trPr>
          <w:trHeight w:val="672"/>
        </w:trPr>
        <w:tc>
          <w:tcPr>
            <w:tcW w:w="2231" w:type="dxa"/>
          </w:tcPr>
          <w:p w14:paraId="40398C9D"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lastRenderedPageBreak/>
              <w:t>Data rozpoczęcia realizacji</w:t>
            </w:r>
            <w:r w:rsidR="005763BC" w:rsidRPr="00D67356">
              <w:rPr>
                <w:rFonts w:ascii="Open Sans Light" w:hAnsi="Open Sans Light" w:cstheme="minorHAnsi"/>
                <w:sz w:val="20"/>
                <w:szCs w:val="20"/>
              </w:rPr>
              <w:t xml:space="preserve"> projektu</w:t>
            </w:r>
          </w:p>
        </w:tc>
        <w:tc>
          <w:tcPr>
            <w:tcW w:w="1034" w:type="dxa"/>
          </w:tcPr>
          <w:p w14:paraId="7AD44869"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w:t>
            </w:r>
          </w:p>
        </w:tc>
        <w:tc>
          <w:tcPr>
            <w:tcW w:w="5797" w:type="dxa"/>
          </w:tcPr>
          <w:p w14:paraId="1ED9C411" w14:textId="77777777" w:rsidR="002B461E" w:rsidRDefault="00531A5A" w:rsidP="000212C7">
            <w:pPr>
              <w:spacing w:after="120" w:line="276" w:lineRule="auto"/>
              <w:rPr>
                <w:rFonts w:ascii="Open Sans Light" w:hAnsi="Open Sans Light" w:cstheme="minorHAnsi"/>
                <w:i/>
                <w:sz w:val="20"/>
                <w:szCs w:val="20"/>
              </w:rPr>
            </w:pPr>
            <w:r w:rsidRPr="00D67356">
              <w:rPr>
                <w:rFonts w:ascii="Open Sans Light" w:hAnsi="Open Sans Light" w:cstheme="minorHAnsi"/>
                <w:i/>
                <w:sz w:val="20"/>
                <w:szCs w:val="20"/>
              </w:rPr>
              <w:t>Według Instrukcji użytkownika Aplikacji WOD2021</w:t>
            </w:r>
          </w:p>
          <w:p w14:paraId="3CEADB22" w14:textId="608A832E" w:rsidR="002C72A8" w:rsidRPr="002C72A8" w:rsidRDefault="002C72A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Data rozpoczęcia realizacji projektu nie może być późniejsza niż data poniesienia wydatków kwalifikowanych. </w:t>
            </w:r>
          </w:p>
        </w:tc>
      </w:tr>
      <w:tr w:rsidR="002B461E" w:rsidRPr="004032E4" w14:paraId="2B880D31" w14:textId="77777777" w:rsidTr="005B4364">
        <w:trPr>
          <w:trHeight w:val="786"/>
        </w:trPr>
        <w:tc>
          <w:tcPr>
            <w:tcW w:w="2231" w:type="dxa"/>
          </w:tcPr>
          <w:p w14:paraId="3469AB3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 zakończenia realizacji projektu</w:t>
            </w:r>
          </w:p>
        </w:tc>
        <w:tc>
          <w:tcPr>
            <w:tcW w:w="1034" w:type="dxa"/>
          </w:tcPr>
          <w:p w14:paraId="54D9B066"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w:t>
            </w:r>
          </w:p>
        </w:tc>
        <w:tc>
          <w:tcPr>
            <w:tcW w:w="5797" w:type="dxa"/>
          </w:tcPr>
          <w:p w14:paraId="60CA4A63" w14:textId="77777777" w:rsidR="00525971" w:rsidRDefault="00531A5A"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r w:rsidR="00081FC5">
              <w:rPr>
                <w:rFonts w:ascii="Open Sans Light" w:hAnsi="Open Sans Light" w:cstheme="minorHAnsi"/>
                <w:i/>
                <w:sz w:val="20"/>
                <w:szCs w:val="20"/>
              </w:rPr>
              <w:t xml:space="preserve"> </w:t>
            </w:r>
          </w:p>
          <w:p w14:paraId="639051F0" w14:textId="5259F9A0" w:rsidR="00531A5A" w:rsidRPr="000B291D" w:rsidRDefault="000A65E2"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Przed datą</w:t>
            </w:r>
            <w:r w:rsidR="00531A5A" w:rsidRPr="000B291D">
              <w:rPr>
                <w:rFonts w:ascii="Open Sans Light" w:hAnsi="Open Sans Light" w:cstheme="minorHAnsi"/>
                <w:sz w:val="20"/>
                <w:szCs w:val="20"/>
              </w:rPr>
              <w:t xml:space="preserve"> zakończenia realizacji projektu </w:t>
            </w:r>
            <w:r w:rsidRPr="000B291D">
              <w:rPr>
                <w:rFonts w:ascii="Open Sans Light" w:hAnsi="Open Sans Light" w:cstheme="minorHAnsi"/>
                <w:sz w:val="20"/>
                <w:szCs w:val="20"/>
              </w:rPr>
              <w:t>musi dojść do łącznego spełnienia poniższych warunków</w:t>
            </w:r>
            <w:r w:rsidR="00531A5A" w:rsidRPr="000B291D">
              <w:rPr>
                <w:rFonts w:ascii="Open Sans Light" w:hAnsi="Open Sans Light" w:cstheme="minorHAnsi"/>
                <w:sz w:val="20"/>
                <w:szCs w:val="20"/>
              </w:rPr>
              <w:t>:</w:t>
            </w:r>
          </w:p>
          <w:p w14:paraId="32A44A2B" w14:textId="2FAF017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faktycznie/fizycznie zakończono roboty, w pełni zrealizowano dostawy i usługi,</w:t>
            </w:r>
          </w:p>
          <w:p w14:paraId="63BE0F43" w14:textId="542BD15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nastąpił odbiór końcowy ro</w:t>
            </w:r>
            <w:r w:rsidR="000A65E2" w:rsidRPr="000B291D">
              <w:rPr>
                <w:rFonts w:ascii="Open Sans Light" w:hAnsi="Open Sans Light" w:cstheme="minorHAnsi"/>
                <w:sz w:val="20"/>
                <w:szCs w:val="20"/>
              </w:rPr>
              <w:t>bót, dostaw i usług (sporządzono</w:t>
            </w:r>
            <w:r w:rsidRPr="000B291D">
              <w:rPr>
                <w:rFonts w:ascii="Open Sans Light" w:hAnsi="Open Sans Light" w:cstheme="minorHAnsi"/>
                <w:sz w:val="20"/>
                <w:szCs w:val="20"/>
              </w:rPr>
              <w:t xml:space="preserve"> protokół odbioru końcowego</w:t>
            </w:r>
            <w:r w:rsidR="000A65E2" w:rsidRPr="000B291D">
              <w:rPr>
                <w:rFonts w:ascii="Open Sans Light" w:hAnsi="Open Sans Light" w:cstheme="minorHAnsi"/>
                <w:sz w:val="20"/>
                <w:szCs w:val="20"/>
              </w:rPr>
              <w:t xml:space="preserve"> lub inny odpowiadający mu dokument</w:t>
            </w:r>
            <w:r w:rsidRPr="000B291D">
              <w:rPr>
                <w:rFonts w:ascii="Open Sans Light" w:hAnsi="Open Sans Light" w:cstheme="minorHAnsi"/>
                <w:sz w:val="20"/>
                <w:szCs w:val="20"/>
              </w:rPr>
              <w:t>),</w:t>
            </w:r>
          </w:p>
          <w:p w14:paraId="66E8AF74" w14:textId="1CA2F015" w:rsidR="000A65E2" w:rsidRPr="000B291D" w:rsidRDefault="000A65E2"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uzyskano dokumenty potwierdzające oddanie do użytku zrealizowanych obiektów budowlanych wg procedur ustawy Prawo budowlane,</w:t>
            </w:r>
          </w:p>
          <w:p w14:paraId="0D5C6DA9" w14:textId="218BBDF5"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 xml:space="preserve">dokonano wszystkich płatności w ramach </w:t>
            </w:r>
            <w:r w:rsidR="000A65E2" w:rsidRPr="000B291D">
              <w:rPr>
                <w:rFonts w:ascii="Open Sans Light" w:hAnsi="Open Sans Light" w:cstheme="minorHAnsi"/>
                <w:sz w:val="20"/>
                <w:szCs w:val="20"/>
              </w:rPr>
              <w:t>kosztów</w:t>
            </w:r>
            <w:r w:rsidRPr="000B291D">
              <w:rPr>
                <w:rFonts w:ascii="Open Sans Light" w:hAnsi="Open Sans Light" w:cstheme="minorHAnsi"/>
                <w:sz w:val="20"/>
                <w:szCs w:val="20"/>
              </w:rPr>
              <w:t xml:space="preserve"> kwalifikowanych projektu. </w:t>
            </w:r>
          </w:p>
          <w:p w14:paraId="2DE7AA96" w14:textId="77777777" w:rsidR="00531A5A" w:rsidRPr="000B291D" w:rsidRDefault="005763BC"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Zgodnie z zasadą n+2 (CPR art. 63 ust.2) „Wydatki kwalifikują się do otrzymania wkładu z Funduszy, jeżeli zostały poniesione i zapłacone pomiędzy 01.01.2021 i 31.12.2029.”</w:t>
            </w:r>
          </w:p>
        </w:tc>
      </w:tr>
      <w:tr w:rsidR="002B461E" w:rsidRPr="004032E4" w14:paraId="2FE41A14" w14:textId="77777777" w:rsidTr="005B4364">
        <w:tc>
          <w:tcPr>
            <w:tcW w:w="2231" w:type="dxa"/>
          </w:tcPr>
          <w:p w14:paraId="1D6EDC55"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Grupy docelowe</w:t>
            </w:r>
          </w:p>
        </w:tc>
        <w:tc>
          <w:tcPr>
            <w:tcW w:w="1034" w:type="dxa"/>
          </w:tcPr>
          <w:p w14:paraId="41075FF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tekstowe</w:t>
            </w:r>
          </w:p>
        </w:tc>
        <w:tc>
          <w:tcPr>
            <w:tcW w:w="5797" w:type="dxa"/>
          </w:tcPr>
          <w:p w14:paraId="7EAEBFA8" w14:textId="77777777" w:rsidR="002B461E" w:rsidRPr="000B291D"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52F8DA86" w14:textId="6EFB3E80" w:rsidR="00C35EC6" w:rsidRPr="000B291D" w:rsidRDefault="00C35EC6"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głównymi grupami docelowymi są użytkownicy korzystający z zasobów środowiska, w tym </w:t>
            </w:r>
            <w:r w:rsidR="004D4D98" w:rsidRPr="000B291D">
              <w:rPr>
                <w:rFonts w:ascii="Open Sans Light" w:hAnsi="Open Sans Light" w:cstheme="minorHAnsi"/>
                <w:sz w:val="20"/>
                <w:szCs w:val="20"/>
              </w:rPr>
              <w:t>użytkownicy korzystający z usług w zakresie zaopatrzenia w</w:t>
            </w:r>
            <w:r w:rsidR="00B6361B">
              <w:rPr>
                <w:rFonts w:ascii="Open Sans Light" w:hAnsi="Open Sans Light" w:cstheme="minorHAnsi"/>
                <w:sz w:val="20"/>
                <w:szCs w:val="20"/>
              </w:rPr>
              <w:t> </w:t>
            </w:r>
            <w:r w:rsidR="004D4D98" w:rsidRPr="000B291D">
              <w:rPr>
                <w:rFonts w:ascii="Open Sans Light" w:hAnsi="Open Sans Light" w:cstheme="minorHAnsi"/>
                <w:sz w:val="20"/>
                <w:szCs w:val="20"/>
              </w:rPr>
              <w:t>wodę i odprowadzania ścieków</w:t>
            </w:r>
            <w:r w:rsidRPr="000B291D">
              <w:rPr>
                <w:rFonts w:ascii="Open Sans Light" w:hAnsi="Open Sans Light" w:cstheme="minorHAnsi"/>
                <w:sz w:val="20"/>
                <w:szCs w:val="20"/>
              </w:rPr>
              <w:t>.</w:t>
            </w:r>
          </w:p>
        </w:tc>
      </w:tr>
      <w:tr w:rsidR="00E85EE0" w:rsidRPr="004032E4" w14:paraId="44D5C2C2" w14:textId="77777777" w:rsidTr="00E85EE0">
        <w:tc>
          <w:tcPr>
            <w:tcW w:w="2231" w:type="dxa"/>
          </w:tcPr>
          <w:p w14:paraId="591286EC" w14:textId="24AD92AD"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Dziedzina projektu </w:t>
            </w:r>
          </w:p>
        </w:tc>
        <w:tc>
          <w:tcPr>
            <w:tcW w:w="1034" w:type="dxa"/>
          </w:tcPr>
          <w:p w14:paraId="36CEFDED" w14:textId="4C8FDED5"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lista wartości</w:t>
            </w:r>
          </w:p>
        </w:tc>
        <w:tc>
          <w:tcPr>
            <w:tcW w:w="5797" w:type="dxa"/>
          </w:tcPr>
          <w:p w14:paraId="3DF0400B" w14:textId="2DF9DDB6" w:rsidR="00E85EE0" w:rsidRPr="000B291D" w:rsidRDefault="00E85EE0"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tc>
      </w:tr>
      <w:tr w:rsidR="002B461E" w:rsidRPr="004032E4" w14:paraId="13C0048D" w14:textId="77777777" w:rsidTr="005B4364">
        <w:tc>
          <w:tcPr>
            <w:tcW w:w="2231" w:type="dxa"/>
          </w:tcPr>
          <w:p w14:paraId="5CC92B1C"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Obszar realizacji projektu</w:t>
            </w:r>
          </w:p>
        </w:tc>
        <w:tc>
          <w:tcPr>
            <w:tcW w:w="1034" w:type="dxa"/>
          </w:tcPr>
          <w:p w14:paraId="2C87B3B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1F909D1A" w14:textId="77777777" w:rsidR="002B461E"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6D05D4C2" w14:textId="4E32434C" w:rsidR="00F05280" w:rsidRPr="00F05280" w:rsidRDefault="005A134E" w:rsidP="000212C7">
            <w:pPr>
              <w:spacing w:after="120" w:line="276" w:lineRule="auto"/>
              <w:rPr>
                <w:rFonts w:ascii="Open Sans Light" w:hAnsi="Open Sans Light" w:cstheme="minorHAnsi"/>
                <w:iCs/>
                <w:sz w:val="20"/>
                <w:szCs w:val="20"/>
              </w:rPr>
            </w:pPr>
            <w:r>
              <w:rPr>
                <w:rFonts w:ascii="Open Sans Light" w:hAnsi="Open Sans Light" w:cstheme="minorHAnsi"/>
                <w:iCs/>
                <w:sz w:val="20"/>
                <w:szCs w:val="20"/>
              </w:rPr>
              <w:t xml:space="preserve">UWAGA: </w:t>
            </w:r>
            <w:r w:rsidR="00F05280" w:rsidRPr="005B4364">
              <w:rPr>
                <w:rFonts w:ascii="Open Sans Light" w:hAnsi="Open Sans Light" w:cstheme="minorHAnsi"/>
                <w:iCs/>
                <w:sz w:val="20"/>
                <w:szCs w:val="20"/>
              </w:rPr>
              <w:t>System domyślnie zaznacza opcję ‘Cały kraj’. W przypadku gdy projekt nie jest realizowany na terenie całego kraju, należy zaznaczyć ‘Region’ i w sekcji A2 wskazać miejsce realizacji przedsięwzięcia.</w:t>
            </w:r>
          </w:p>
        </w:tc>
      </w:tr>
      <w:tr w:rsidR="002B461E" w:rsidRPr="004032E4" w14:paraId="2B50EA1C" w14:textId="77777777" w:rsidTr="005B4364">
        <w:tc>
          <w:tcPr>
            <w:tcW w:w="2231" w:type="dxa"/>
            <w:shd w:val="clear" w:color="auto" w:fill="E7E6E6"/>
          </w:tcPr>
          <w:p w14:paraId="65125440"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Miejsca realizacji</w:t>
            </w:r>
          </w:p>
        </w:tc>
        <w:tc>
          <w:tcPr>
            <w:tcW w:w="1034" w:type="dxa"/>
            <w:shd w:val="clear" w:color="auto" w:fill="E7E6E6"/>
          </w:tcPr>
          <w:p w14:paraId="0B36FC83"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lista obiektów</w:t>
            </w:r>
          </w:p>
        </w:tc>
        <w:tc>
          <w:tcPr>
            <w:tcW w:w="5797" w:type="dxa"/>
            <w:shd w:val="clear" w:color="auto" w:fill="E7E6E6"/>
          </w:tcPr>
          <w:p w14:paraId="5781D839"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D4CF6C9" w14:textId="77777777" w:rsidTr="005B4364">
        <w:tc>
          <w:tcPr>
            <w:tcW w:w="2231" w:type="dxa"/>
          </w:tcPr>
          <w:p w14:paraId="5A32011F"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Województwo</w:t>
            </w:r>
          </w:p>
        </w:tc>
        <w:tc>
          <w:tcPr>
            <w:tcW w:w="1034" w:type="dxa"/>
          </w:tcPr>
          <w:p w14:paraId="4B61F101"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07679F0A"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05BD19F" w14:textId="77777777" w:rsidTr="005B4364">
        <w:tc>
          <w:tcPr>
            <w:tcW w:w="2231" w:type="dxa"/>
          </w:tcPr>
          <w:p w14:paraId="7CA440AD"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Powiat</w:t>
            </w:r>
          </w:p>
        </w:tc>
        <w:tc>
          <w:tcPr>
            <w:tcW w:w="1034" w:type="dxa"/>
          </w:tcPr>
          <w:p w14:paraId="44522DE0"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1FB6BC20"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3AE5C607" w14:textId="77777777" w:rsidTr="005B4364">
        <w:tc>
          <w:tcPr>
            <w:tcW w:w="2231" w:type="dxa"/>
          </w:tcPr>
          <w:p w14:paraId="1D858ADE"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Gmina</w:t>
            </w:r>
          </w:p>
        </w:tc>
        <w:tc>
          <w:tcPr>
            <w:tcW w:w="1034" w:type="dxa"/>
          </w:tcPr>
          <w:p w14:paraId="272D32C7"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0C01C4C1"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bl>
    <w:p w14:paraId="1A5E4B3A" w14:textId="77777777" w:rsidR="00E27954" w:rsidRPr="000B291D" w:rsidRDefault="00E27954" w:rsidP="000212C7">
      <w:pPr>
        <w:pStyle w:val="Nagwek3"/>
        <w:numPr>
          <w:ilvl w:val="2"/>
          <w:numId w:val="10"/>
        </w:numPr>
        <w:spacing w:before="360" w:after="120" w:line="276" w:lineRule="auto"/>
        <w:ind w:left="1077"/>
        <w:rPr>
          <w:rFonts w:ascii="Open Sans Light" w:hAnsi="Open Sans Light"/>
        </w:rPr>
      </w:pPr>
      <w:bookmarkStart w:id="7" w:name="_Toc187330138"/>
      <w:r w:rsidRPr="000B291D">
        <w:rPr>
          <w:rFonts w:ascii="Open Sans Light" w:hAnsi="Open Sans Light"/>
        </w:rPr>
        <w:t>Sekcja B – Wnioskodawca i realizatorzy</w:t>
      </w:r>
      <w:bookmarkEnd w:id="7"/>
      <w:r w:rsidRPr="000B291D">
        <w:rPr>
          <w:rFonts w:ascii="Open Sans Light" w:hAnsi="Open Sans Light"/>
        </w:rPr>
        <w:t xml:space="preserve"> </w:t>
      </w:r>
    </w:p>
    <w:p w14:paraId="2E78A0DA" w14:textId="2EB1F3FD" w:rsidR="00E27954" w:rsidRPr="000B291D" w:rsidRDefault="00E27954" w:rsidP="000212C7">
      <w:pPr>
        <w:keepNext/>
        <w:spacing w:after="120" w:line="276" w:lineRule="auto"/>
        <w:rPr>
          <w:rFonts w:ascii="Open Sans Light" w:hAnsi="Open Sans Light"/>
        </w:rPr>
      </w:pPr>
      <w:r w:rsidRPr="000B291D">
        <w:rPr>
          <w:rFonts w:ascii="Open Sans Light" w:hAnsi="Open Sans Light"/>
        </w:rPr>
        <w:t>W pi</w:t>
      </w:r>
      <w:r w:rsidR="00371793" w:rsidRPr="000B291D">
        <w:rPr>
          <w:rFonts w:ascii="Open Sans Light" w:hAnsi="Open Sans Light"/>
        </w:rPr>
        <w:t>erwszej kolejności prosimy o</w:t>
      </w:r>
      <w:r w:rsidRPr="000B291D">
        <w:rPr>
          <w:rFonts w:ascii="Open Sans Light" w:hAnsi="Open Sans Light"/>
        </w:rPr>
        <w:t xml:space="preserve"> zapoznanie się z pkt 1.2.2</w:t>
      </w:r>
      <w:r w:rsidR="00421238" w:rsidRPr="000B291D">
        <w:rPr>
          <w:rFonts w:ascii="Open Sans Light" w:hAnsi="Open Sans Light"/>
        </w:rPr>
        <w:t>. Sekcja B</w:t>
      </w:r>
      <w:r w:rsidRPr="000B291D">
        <w:rPr>
          <w:rFonts w:ascii="Open Sans Light" w:hAnsi="Open Sans Light"/>
        </w:rPr>
        <w:t xml:space="preserve"> </w:t>
      </w:r>
      <w:r w:rsidRPr="000B291D">
        <w:rPr>
          <w:rFonts w:ascii="Open Sans Light" w:hAnsi="Open Sans Light"/>
          <w:i/>
        </w:rPr>
        <w:t>Wnioskodawca i</w:t>
      </w:r>
      <w:r w:rsidR="00B6361B">
        <w:rPr>
          <w:rFonts w:ascii="Open Sans Light" w:hAnsi="Open Sans Light"/>
          <w:i/>
        </w:rPr>
        <w:t> </w:t>
      </w:r>
      <w:r w:rsidRPr="000B291D">
        <w:rPr>
          <w:rFonts w:ascii="Open Sans Light" w:hAnsi="Open Sans Light"/>
          <w:i/>
        </w:rPr>
        <w:t xml:space="preserve">realizatorzy </w:t>
      </w:r>
      <w:r w:rsidRPr="000B291D">
        <w:rPr>
          <w:rFonts w:ascii="Open Sans Light" w:hAnsi="Open Sans Light"/>
        </w:rPr>
        <w:t>w Instrukcji użytkownika Aplikacji WOD2021.</w:t>
      </w:r>
    </w:p>
    <w:p w14:paraId="64BF882F" w14:textId="77777777" w:rsidR="00421238" w:rsidRPr="000B291D" w:rsidRDefault="00421238" w:rsidP="000212C7">
      <w:pPr>
        <w:keepNext/>
        <w:spacing w:after="120" w:line="276" w:lineRule="auto"/>
        <w:rPr>
          <w:rFonts w:ascii="Open Sans Light" w:hAnsi="Open Sans Light"/>
        </w:rPr>
      </w:pPr>
      <w:r w:rsidRPr="000B291D">
        <w:rPr>
          <w:rFonts w:ascii="Open Sans Light" w:hAnsi="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B wniosku o dofinansowanie - Wnioskodawca i realizatorzy"/>
        <w:tblDescription w:val="Tabela objaśniająca sposób wypełnienia sekcji B wniosku o dofinansowanie"/>
      </w:tblPr>
      <w:tblGrid>
        <w:gridCol w:w="2233"/>
        <w:gridCol w:w="1164"/>
        <w:gridCol w:w="5665"/>
      </w:tblGrid>
      <w:tr w:rsidR="00421238" w:rsidRPr="004032E4" w14:paraId="01ECC4FC" w14:textId="77777777" w:rsidTr="000B291D">
        <w:trPr>
          <w:trHeight w:val="719"/>
          <w:tblHeader/>
        </w:trPr>
        <w:tc>
          <w:tcPr>
            <w:tcW w:w="2233" w:type="dxa"/>
            <w:vAlign w:val="center"/>
          </w:tcPr>
          <w:p w14:paraId="22D86DBC"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Nazwa pola</w:t>
            </w:r>
          </w:p>
        </w:tc>
        <w:tc>
          <w:tcPr>
            <w:tcW w:w="1164" w:type="dxa"/>
            <w:vAlign w:val="center"/>
          </w:tcPr>
          <w:p w14:paraId="63F68608"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Rodzaj pola</w:t>
            </w:r>
          </w:p>
        </w:tc>
        <w:tc>
          <w:tcPr>
            <w:tcW w:w="5665" w:type="dxa"/>
            <w:vAlign w:val="center"/>
          </w:tcPr>
          <w:p w14:paraId="0380DEB7"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Sposób wypełnienia</w:t>
            </w:r>
          </w:p>
        </w:tc>
      </w:tr>
      <w:tr w:rsidR="00A25B96" w:rsidRPr="004032E4" w14:paraId="4758D4C3" w14:textId="77777777" w:rsidTr="00A25B96">
        <w:trPr>
          <w:trHeight w:val="719"/>
        </w:trPr>
        <w:tc>
          <w:tcPr>
            <w:tcW w:w="9062" w:type="dxa"/>
            <w:gridSpan w:val="3"/>
            <w:shd w:val="clear" w:color="auto" w:fill="D9D9D9" w:themeFill="background1" w:themeFillShade="D9"/>
          </w:tcPr>
          <w:p w14:paraId="43DEADCB" w14:textId="77777777" w:rsidR="00AE1BA2" w:rsidRPr="0014276A"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t>Informacje</w:t>
            </w:r>
            <w:r w:rsidR="00A25B96" w:rsidRPr="0014276A">
              <w:rPr>
                <w:rFonts w:ascii="Open Sans Light" w:hAnsi="Open Sans Light" w:cstheme="minorHAnsi"/>
                <w:sz w:val="20"/>
                <w:szCs w:val="20"/>
              </w:rPr>
              <w:t xml:space="preserve"> o Wnioskodawcy</w:t>
            </w:r>
            <w:r w:rsidRPr="0014276A">
              <w:rPr>
                <w:rFonts w:ascii="Open Sans Light" w:hAnsi="Open Sans Light" w:cstheme="minorHAnsi"/>
                <w:sz w:val="20"/>
                <w:szCs w:val="20"/>
              </w:rPr>
              <w:t xml:space="preserve"> – Wnioskodawca to podmiot, w którym mowa art. 2 pkt 34 ustawy wdrożeniowej</w:t>
            </w:r>
            <w:r w:rsidR="00AE1BA2" w:rsidRPr="0014276A">
              <w:rPr>
                <w:rFonts w:ascii="Open Sans Light" w:hAnsi="Open Sans Light" w:cstheme="minorHAnsi"/>
                <w:sz w:val="20"/>
                <w:szCs w:val="20"/>
              </w:rPr>
              <w:t xml:space="preserve"> (podmiot, który składa wniosek o dofinansowanie projektu)</w:t>
            </w:r>
            <w:r w:rsidRPr="0014276A">
              <w:rPr>
                <w:rFonts w:ascii="Open Sans Light" w:hAnsi="Open Sans Light" w:cstheme="minorHAnsi"/>
                <w:sz w:val="20"/>
                <w:szCs w:val="20"/>
              </w:rPr>
              <w:t>.</w:t>
            </w:r>
            <w:r w:rsidR="00AE1BA2" w:rsidRPr="0014276A">
              <w:rPr>
                <w:rFonts w:ascii="Open Sans Light" w:hAnsi="Open Sans Light" w:cstheme="minorHAnsi"/>
                <w:sz w:val="20"/>
                <w:szCs w:val="20"/>
              </w:rPr>
              <w:t xml:space="preserve"> Jednocześnie jest to podmiot, który jest odpowiedzialny za przygotowanie i realizację projektu, z którym zostanie zawarta umowa o dofinansowanie.</w:t>
            </w:r>
          </w:p>
          <w:p w14:paraId="0DA32897" w14:textId="41DC2F04" w:rsidR="00A25B96" w:rsidRPr="00087364"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lastRenderedPageBreak/>
              <w:t>W działaniu FENX.</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1.</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 xml:space="preserve">3 </w:t>
            </w:r>
            <w:r w:rsidR="00AE1BA2" w:rsidRPr="0014276A">
              <w:rPr>
                <w:rFonts w:ascii="Open Sans Light" w:hAnsi="Open Sans Light" w:cstheme="minorHAnsi"/>
                <w:sz w:val="20"/>
                <w:szCs w:val="20"/>
              </w:rPr>
              <w:t xml:space="preserve">dofinansowanie mogą otrzymać podmioty odpowiedzialne za realizację zadań związanych z gospodarką wodno-ściekową na terenie aglomeracji, tj.: jednostki samorządu terytorialnego i ich związki </w:t>
            </w:r>
            <w:r w:rsidR="0014276A">
              <w:rPr>
                <w:rFonts w:ascii="Open Sans Light" w:hAnsi="Open Sans Light" w:cstheme="minorHAnsi"/>
                <w:sz w:val="20"/>
                <w:szCs w:val="20"/>
              </w:rPr>
              <w:t xml:space="preserve">i </w:t>
            </w:r>
            <w:r w:rsidR="00AE1BA2" w:rsidRPr="0014276A">
              <w:rPr>
                <w:rFonts w:ascii="Open Sans Light" w:hAnsi="Open Sans Light" w:cstheme="minorHAnsi"/>
                <w:sz w:val="20"/>
                <w:szCs w:val="20"/>
              </w:rPr>
              <w:t xml:space="preserve">działające w ich </w:t>
            </w:r>
            <w:r w:rsidR="00C35EC6" w:rsidRPr="0014276A">
              <w:rPr>
                <w:rFonts w:ascii="Open Sans Light" w:hAnsi="Open Sans Light" w:cstheme="minorHAnsi"/>
                <w:sz w:val="20"/>
                <w:szCs w:val="20"/>
              </w:rPr>
              <w:t>imieniu jednostki organizacyjne</w:t>
            </w:r>
            <w:r w:rsidR="00AE1BA2" w:rsidRPr="0014276A">
              <w:rPr>
                <w:rFonts w:ascii="Open Sans Light" w:hAnsi="Open Sans Light" w:cstheme="minorHAnsi"/>
                <w:sz w:val="20"/>
                <w:szCs w:val="20"/>
              </w:rPr>
              <w:t>; przedsiębiorstwa wodociągowo</w:t>
            </w:r>
            <w:r w:rsidR="00AE1BA2" w:rsidRPr="0014276A">
              <w:rPr>
                <w:rFonts w:ascii="Cambria Math" w:hAnsi="Cambria Math" w:cs="Cambria Math"/>
                <w:sz w:val="20"/>
                <w:szCs w:val="20"/>
              </w:rPr>
              <w:t>‐</w:t>
            </w:r>
            <w:r w:rsidR="00AE1BA2" w:rsidRPr="0014276A">
              <w:rPr>
                <w:rFonts w:ascii="Open Sans Light" w:hAnsi="Open Sans Light" w:cstheme="minorHAnsi"/>
                <w:sz w:val="20"/>
                <w:szCs w:val="20"/>
              </w:rPr>
              <w:t>kanalizacyjne (w rozumieniu art. 2 pkt 4 ustawy o zbiorowym zaopatrzeniu w wodę i</w:t>
            </w:r>
            <w:r w:rsidR="00B6361B" w:rsidRPr="0014276A">
              <w:rPr>
                <w:rFonts w:ascii="Open Sans Light" w:hAnsi="Open Sans Light" w:cstheme="minorHAnsi"/>
                <w:sz w:val="20"/>
                <w:szCs w:val="20"/>
              </w:rPr>
              <w:t> </w:t>
            </w:r>
            <w:r w:rsidR="00AE1BA2" w:rsidRPr="0014276A">
              <w:rPr>
                <w:rFonts w:ascii="Open Sans Light" w:hAnsi="Open Sans Light" w:cstheme="minorHAnsi"/>
                <w:sz w:val="20"/>
                <w:szCs w:val="20"/>
              </w:rPr>
              <w:t>zbiorowym odprowadzaniu ścieków)</w:t>
            </w:r>
            <w:r w:rsidR="0014276A">
              <w:rPr>
                <w:rFonts w:ascii="Open Sans Light" w:hAnsi="Open Sans Light" w:cstheme="minorHAnsi"/>
                <w:sz w:val="20"/>
                <w:szCs w:val="20"/>
              </w:rPr>
              <w:t xml:space="preserve"> oraz spółki wodne (w rozumieniu art. 441 ustawy Prawo wodne)</w:t>
            </w:r>
            <w:r w:rsidR="00FE5E15">
              <w:rPr>
                <w:rFonts w:ascii="Open Sans Light" w:hAnsi="Open Sans Light" w:cstheme="minorHAnsi"/>
                <w:sz w:val="20"/>
                <w:szCs w:val="20"/>
              </w:rPr>
              <w:t xml:space="preserve"> </w:t>
            </w:r>
          </w:p>
        </w:tc>
      </w:tr>
      <w:tr w:rsidR="00AE1BA2" w:rsidRPr="004032E4" w14:paraId="209FBEF5" w14:textId="77777777" w:rsidTr="004B2D64">
        <w:trPr>
          <w:trHeight w:val="719"/>
        </w:trPr>
        <w:tc>
          <w:tcPr>
            <w:tcW w:w="2233" w:type="dxa"/>
          </w:tcPr>
          <w:p w14:paraId="7D5942D8"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lastRenderedPageBreak/>
              <w:t>Nazwa</w:t>
            </w:r>
          </w:p>
        </w:tc>
        <w:tc>
          <w:tcPr>
            <w:tcW w:w="1164" w:type="dxa"/>
          </w:tcPr>
          <w:p w14:paraId="6466524D"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tekstowe</w:t>
            </w:r>
          </w:p>
        </w:tc>
        <w:tc>
          <w:tcPr>
            <w:tcW w:w="5665" w:type="dxa"/>
          </w:tcPr>
          <w:p w14:paraId="74999ADC" w14:textId="77777777" w:rsidR="00573312" w:rsidRDefault="00AE1BA2" w:rsidP="000212C7">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r w:rsidR="00573312">
              <w:rPr>
                <w:rFonts w:ascii="Open Sans Light" w:hAnsi="Open Sans Light" w:cstheme="minorHAnsi"/>
                <w:i/>
                <w:sz w:val="20"/>
                <w:szCs w:val="20"/>
              </w:rPr>
              <w:t xml:space="preserve"> </w:t>
            </w:r>
          </w:p>
          <w:p w14:paraId="44703B4C" w14:textId="5B2D516D" w:rsidR="00AE1BA2" w:rsidRPr="00573312" w:rsidRDefault="0057331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przypadku spółek prawa handlowego należy stosować skrót np. Sp. z o.o. lub S.A. </w:t>
            </w:r>
          </w:p>
        </w:tc>
      </w:tr>
      <w:tr w:rsidR="00AE1BA2" w:rsidRPr="004032E4" w14:paraId="762229B9" w14:textId="77777777" w:rsidTr="004B2D64">
        <w:trPr>
          <w:trHeight w:val="719"/>
        </w:trPr>
        <w:tc>
          <w:tcPr>
            <w:tcW w:w="2233" w:type="dxa"/>
          </w:tcPr>
          <w:p w14:paraId="2B6D898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tcPr>
          <w:p w14:paraId="244105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 xml:space="preserve">lista wartości </w:t>
            </w:r>
          </w:p>
        </w:tc>
        <w:tc>
          <w:tcPr>
            <w:tcW w:w="5665" w:type="dxa"/>
          </w:tcPr>
          <w:p w14:paraId="6D6FD3ED" w14:textId="655E1E6C"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06E17F9" w14:textId="77777777" w:rsidTr="004B2D64">
        <w:trPr>
          <w:trHeight w:val="719"/>
        </w:trPr>
        <w:tc>
          <w:tcPr>
            <w:tcW w:w="2233" w:type="dxa"/>
          </w:tcPr>
          <w:p w14:paraId="6E4B193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tcPr>
          <w:p w14:paraId="52126C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7E111A1" w14:textId="060864B6"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2CBDCDC4" w14:textId="77777777" w:rsidTr="00E85EE0">
        <w:trPr>
          <w:trHeight w:val="719"/>
        </w:trPr>
        <w:tc>
          <w:tcPr>
            <w:tcW w:w="2233" w:type="dxa"/>
          </w:tcPr>
          <w:p w14:paraId="0976196E"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tcPr>
          <w:p w14:paraId="12BA426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E92B1D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016F00E5" w14:textId="77777777" w:rsidTr="00E85EE0">
        <w:trPr>
          <w:trHeight w:val="719"/>
        </w:trPr>
        <w:tc>
          <w:tcPr>
            <w:tcW w:w="2233" w:type="dxa"/>
          </w:tcPr>
          <w:p w14:paraId="4A2BB333"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Możliwość odzyskania VAT</w:t>
            </w:r>
          </w:p>
        </w:tc>
        <w:tc>
          <w:tcPr>
            <w:tcW w:w="1164" w:type="dxa"/>
          </w:tcPr>
          <w:p w14:paraId="098697BA"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B777924" w14:textId="139498A3" w:rsidR="00E85EE0" w:rsidRPr="00756523" w:rsidRDefault="00E85EE0" w:rsidP="00E85EE0">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Częściowo lub</w:t>
            </w:r>
            <w:r w:rsidRPr="00F57C4F">
              <w:rPr>
                <w:rFonts w:ascii="Open Sans Light" w:hAnsi="Open Sans Light" w:cstheme="minorHAnsi"/>
                <w:sz w:val="20"/>
                <w:szCs w:val="20"/>
              </w:rPr>
              <w:t xml:space="preserve"> Nie dotyczy i przedstawić wyjaśnienie w polu tekstowym</w:t>
            </w:r>
            <w:ins w:id="8" w:author="Młynarczyk Karolina" w:date="2025-12-10T10:09:00Z" w16du:dateUtc="2025-12-10T09:09:00Z">
              <w:r w:rsidR="00064E5D">
                <w:rPr>
                  <w:rFonts w:ascii="Open Sans Light" w:hAnsi="Open Sans Light" w:cstheme="minorHAnsi"/>
                  <w:sz w:val="20"/>
                  <w:szCs w:val="20"/>
                </w:rPr>
                <w:t xml:space="preserve"> </w:t>
              </w:r>
              <w:r w:rsidR="00064E5D" w:rsidRPr="00064E5D">
                <w:rPr>
                  <w:rFonts w:ascii="Open Sans Light" w:hAnsi="Open Sans Light" w:cstheme="minorHAnsi"/>
                  <w:sz w:val="20"/>
                  <w:szCs w:val="20"/>
                </w:rPr>
                <w:t>„</w:t>
              </w:r>
            </w:ins>
            <w:ins w:id="9" w:author="Młynarczyk Karolina" w:date="2025-12-10T10:09:00Z">
              <w:r w:rsidR="00064E5D" w:rsidRPr="00064E5D">
                <w:rPr>
                  <w:rFonts w:ascii="Open Sans Light" w:hAnsi="Open Sans Light" w:cstheme="minorHAnsi"/>
                  <w:sz w:val="20"/>
                  <w:szCs w:val="20"/>
                  <w:rPrChange w:id="10" w:author="Młynarczyk Karolina" w:date="2025-12-10T10:09:00Z" w16du:dateUtc="2025-12-10T09:09:00Z">
                    <w:rPr>
                      <w:rFonts w:ascii="Open Sans Light" w:hAnsi="Open Sans Light" w:cstheme="minorHAnsi"/>
                      <w:b/>
                      <w:bCs/>
                      <w:sz w:val="20"/>
                      <w:szCs w:val="20"/>
                    </w:rPr>
                  </w:rPrChange>
                </w:rPr>
                <w:t>W przypadku uznania VAT za kwalifikowalny należy uzasadnić i podać podstawę prawną</w:t>
              </w:r>
            </w:ins>
            <w:ins w:id="11" w:author="Młynarczyk Karolina" w:date="2025-12-10T10:09:00Z" w16du:dateUtc="2025-12-10T09:09:00Z">
              <w:r w:rsidR="00064E5D" w:rsidRPr="00064E5D">
                <w:rPr>
                  <w:rFonts w:ascii="Open Sans Light" w:hAnsi="Open Sans Light" w:cstheme="minorHAnsi"/>
                  <w:sz w:val="20"/>
                  <w:szCs w:val="20"/>
                  <w:rPrChange w:id="12" w:author="Młynarczyk Karolina" w:date="2025-12-10T10:09:00Z" w16du:dateUtc="2025-12-10T09:09:00Z">
                    <w:rPr>
                      <w:rFonts w:ascii="Open Sans Light" w:hAnsi="Open Sans Light" w:cstheme="minorHAnsi"/>
                      <w:b/>
                      <w:bCs/>
                      <w:sz w:val="20"/>
                      <w:szCs w:val="20"/>
                    </w:rPr>
                  </w:rPrChange>
                </w:rPr>
                <w:t>” w Sekcji I wniosku</w:t>
              </w:r>
            </w:ins>
            <w:r w:rsidRPr="00064E5D">
              <w:rPr>
                <w:rFonts w:ascii="Open Sans Light" w:hAnsi="Open Sans Light" w:cstheme="minorHAnsi"/>
                <w:sz w:val="20"/>
                <w:szCs w:val="20"/>
              </w:rPr>
              <w:t>.</w:t>
            </w:r>
          </w:p>
        </w:tc>
      </w:tr>
      <w:tr w:rsidR="00AE1BA2" w:rsidRPr="004032E4" w14:paraId="7381FBC7" w14:textId="77777777" w:rsidTr="004B2D64">
        <w:trPr>
          <w:trHeight w:val="719"/>
        </w:trPr>
        <w:tc>
          <w:tcPr>
            <w:tcW w:w="2233" w:type="dxa"/>
          </w:tcPr>
          <w:p w14:paraId="1A9A4D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tcPr>
          <w:p w14:paraId="2CA3A63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1D2D722D" w14:textId="792CD00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90B18AD" w14:textId="77777777" w:rsidTr="004B2D64">
        <w:trPr>
          <w:trHeight w:val="719"/>
        </w:trPr>
        <w:tc>
          <w:tcPr>
            <w:tcW w:w="2233" w:type="dxa"/>
          </w:tcPr>
          <w:p w14:paraId="5CA4F8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tcPr>
          <w:p w14:paraId="3FD1570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D044D01" w14:textId="171E1A0D"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CEF0520" w14:textId="77777777" w:rsidTr="004B2D64">
        <w:trPr>
          <w:trHeight w:val="719"/>
        </w:trPr>
        <w:tc>
          <w:tcPr>
            <w:tcW w:w="2233" w:type="dxa"/>
          </w:tcPr>
          <w:p w14:paraId="09BE5B4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tcPr>
          <w:p w14:paraId="66BF54C7"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5244EC7" w14:textId="58CD9A1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43F3500" w14:textId="77777777" w:rsidTr="004B2D64">
        <w:trPr>
          <w:trHeight w:val="719"/>
        </w:trPr>
        <w:tc>
          <w:tcPr>
            <w:tcW w:w="2233" w:type="dxa"/>
          </w:tcPr>
          <w:p w14:paraId="28A49ED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tcPr>
          <w:p w14:paraId="4E6EDF5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E7B1E1F" w14:textId="0A61366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AA7342E" w14:textId="77777777" w:rsidTr="004B2D64">
        <w:trPr>
          <w:trHeight w:val="719"/>
        </w:trPr>
        <w:tc>
          <w:tcPr>
            <w:tcW w:w="2233" w:type="dxa"/>
          </w:tcPr>
          <w:p w14:paraId="27E0FB2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tcPr>
          <w:p w14:paraId="7D0F92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97362EE" w14:textId="4C64B79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78AAE4E" w14:textId="77777777" w:rsidTr="004B2D64">
        <w:trPr>
          <w:trHeight w:val="719"/>
        </w:trPr>
        <w:tc>
          <w:tcPr>
            <w:tcW w:w="2233" w:type="dxa"/>
          </w:tcPr>
          <w:p w14:paraId="3B899BE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lokalu</w:t>
            </w:r>
          </w:p>
        </w:tc>
        <w:tc>
          <w:tcPr>
            <w:tcW w:w="1164" w:type="dxa"/>
          </w:tcPr>
          <w:p w14:paraId="292DF86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39F764F" w14:textId="59E92C2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4FDBB99" w14:textId="77777777" w:rsidTr="004B2D64">
        <w:trPr>
          <w:trHeight w:val="719"/>
        </w:trPr>
        <w:tc>
          <w:tcPr>
            <w:tcW w:w="2233" w:type="dxa"/>
          </w:tcPr>
          <w:p w14:paraId="1E4DDEF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tcPr>
          <w:p w14:paraId="2C6FBB0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3CC8215A" w14:textId="77777777" w:rsidR="0099244D" w:rsidRDefault="00AE1BA2" w:rsidP="000212C7">
            <w:pPr>
              <w:spacing w:after="120" w:line="276" w:lineRule="auto"/>
              <w:rPr>
                <w:rFonts w:ascii="Open Sans Light" w:hAnsi="Open Sans Light" w:cstheme="minorHAnsi"/>
                <w:i/>
                <w:sz w:val="20"/>
                <w:szCs w:val="20"/>
              </w:rPr>
            </w:pPr>
            <w:r w:rsidRPr="00756523">
              <w:rPr>
                <w:rFonts w:ascii="Open Sans Light" w:hAnsi="Open Sans Light" w:cstheme="minorHAnsi"/>
                <w:i/>
                <w:sz w:val="20"/>
                <w:szCs w:val="20"/>
              </w:rPr>
              <w:t>Według Instrukcji użytkownika Aplikacji WOD2021</w:t>
            </w:r>
          </w:p>
          <w:p w14:paraId="55666A02" w14:textId="3B6CC315" w:rsidR="003C4565" w:rsidRPr="0099244D" w:rsidRDefault="0099244D" w:rsidP="000212C7">
            <w:pPr>
              <w:spacing w:after="120" w:line="276" w:lineRule="auto"/>
              <w:rPr>
                <w:rFonts w:ascii="Open Sans Light" w:hAnsi="Open Sans Light" w:cs="Open Sans Light"/>
                <w:sz w:val="20"/>
                <w:szCs w:val="20"/>
              </w:rPr>
            </w:pPr>
            <w:r w:rsidRPr="004D1F9F">
              <w:rPr>
                <w:rFonts w:ascii="Open Sans Light" w:hAnsi="Open Sans Light" w:cs="Open Sans Light"/>
                <w:sz w:val="20"/>
                <w:szCs w:val="20"/>
              </w:rPr>
              <w:t>W przypadku, gdy skrzynka ePUAP nie będzie dostępna, możliwa jest komunikacja z wnioskodawcą na adres e-mail podany we wniosku o dofinansowanie.</w:t>
            </w:r>
          </w:p>
        </w:tc>
      </w:tr>
      <w:tr w:rsidR="00AE1BA2" w:rsidRPr="004032E4" w14:paraId="1872F3CE" w14:textId="77777777" w:rsidTr="004B2D64">
        <w:trPr>
          <w:trHeight w:val="719"/>
        </w:trPr>
        <w:tc>
          <w:tcPr>
            <w:tcW w:w="2233" w:type="dxa"/>
          </w:tcPr>
          <w:p w14:paraId="2512B38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Telefon</w:t>
            </w:r>
          </w:p>
        </w:tc>
        <w:tc>
          <w:tcPr>
            <w:tcW w:w="1164" w:type="dxa"/>
          </w:tcPr>
          <w:p w14:paraId="597D03F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C0D61F0" w14:textId="42E9FF5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D612044" w14:textId="77777777" w:rsidTr="004B2D64">
        <w:trPr>
          <w:trHeight w:val="719"/>
        </w:trPr>
        <w:tc>
          <w:tcPr>
            <w:tcW w:w="2233" w:type="dxa"/>
          </w:tcPr>
          <w:p w14:paraId="0CFFE1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Strona www</w:t>
            </w:r>
          </w:p>
        </w:tc>
        <w:tc>
          <w:tcPr>
            <w:tcW w:w="1164" w:type="dxa"/>
          </w:tcPr>
          <w:p w14:paraId="4F79F5A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14D152C6" w14:textId="41255AF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7C6FC1BE" w14:textId="77777777" w:rsidTr="004B2D64">
        <w:trPr>
          <w:trHeight w:val="719"/>
        </w:trPr>
        <w:tc>
          <w:tcPr>
            <w:tcW w:w="2233" w:type="dxa"/>
          </w:tcPr>
          <w:p w14:paraId="6E7A6344" w14:textId="0E3FC68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Rodzaj identyfikatora</w:t>
            </w:r>
          </w:p>
        </w:tc>
        <w:tc>
          <w:tcPr>
            <w:tcW w:w="1164" w:type="dxa"/>
          </w:tcPr>
          <w:p w14:paraId="683F2AC0" w14:textId="3FB0662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lista wartości</w:t>
            </w:r>
          </w:p>
        </w:tc>
        <w:tc>
          <w:tcPr>
            <w:tcW w:w="5665" w:type="dxa"/>
          </w:tcPr>
          <w:p w14:paraId="5A57FC1D" w14:textId="6D4C1E6A" w:rsidR="00E85EE0" w:rsidRPr="00756523" w:rsidRDefault="00E85EE0" w:rsidP="00E85EE0">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p>
        </w:tc>
      </w:tr>
      <w:tr w:rsidR="00E85EE0" w:rsidRPr="004032E4" w14:paraId="6FB531C9" w14:textId="77777777" w:rsidTr="004B2D64">
        <w:trPr>
          <w:trHeight w:val="719"/>
        </w:trPr>
        <w:tc>
          <w:tcPr>
            <w:tcW w:w="2233" w:type="dxa"/>
          </w:tcPr>
          <w:p w14:paraId="71CE9484" w14:textId="02718D51" w:rsidR="00E85EE0" w:rsidRPr="00756523" w:rsidRDefault="00EA4C29" w:rsidP="00E85EE0">
            <w:pPr>
              <w:spacing w:after="120" w:line="276" w:lineRule="auto"/>
              <w:rPr>
                <w:rFonts w:ascii="Open Sans Light" w:hAnsi="Open Sans Light" w:cstheme="minorHAnsi"/>
                <w:sz w:val="20"/>
                <w:szCs w:val="20"/>
              </w:rPr>
            </w:pPr>
            <w:r>
              <w:rPr>
                <w:rFonts w:ascii="Open Sans Light" w:hAnsi="Open Sans Light" w:cs="Open Sans Light"/>
                <w:sz w:val="20"/>
                <w:szCs w:val="20"/>
              </w:rPr>
              <w:t>Identyfikator</w:t>
            </w:r>
          </w:p>
        </w:tc>
        <w:tc>
          <w:tcPr>
            <w:tcW w:w="1164" w:type="dxa"/>
          </w:tcPr>
          <w:p w14:paraId="1D247C0C" w14:textId="211EF6D5" w:rsidR="00E85EE0" w:rsidRPr="00756523" w:rsidRDefault="00E85EE0" w:rsidP="00E85EE0">
            <w:pPr>
              <w:spacing w:after="120" w:line="276" w:lineRule="auto"/>
              <w:rPr>
                <w:rFonts w:ascii="Open Sans Light" w:hAnsi="Open Sans Light" w:cstheme="minorHAnsi"/>
                <w:sz w:val="20"/>
                <w:szCs w:val="20"/>
              </w:rPr>
            </w:pPr>
            <w:r w:rsidRPr="00875E2F">
              <w:rPr>
                <w:rFonts w:ascii="Open Sans Light" w:hAnsi="Open Sans Light" w:cs="Open Sans Light"/>
                <w:sz w:val="20"/>
                <w:szCs w:val="20"/>
              </w:rPr>
              <w:t>tekstowe</w:t>
            </w:r>
          </w:p>
        </w:tc>
        <w:tc>
          <w:tcPr>
            <w:tcW w:w="5665" w:type="dxa"/>
          </w:tcPr>
          <w:p w14:paraId="1BB7A803" w14:textId="3BF00ADE" w:rsidR="00E85EE0" w:rsidRPr="00756523" w:rsidRDefault="00E85EE0" w:rsidP="00E85EE0">
            <w:pPr>
              <w:spacing w:after="120" w:line="276" w:lineRule="auto"/>
              <w:rPr>
                <w:rFonts w:ascii="Open Sans Light" w:hAnsi="Open Sans Light" w:cstheme="minorHAnsi"/>
                <w:i/>
                <w:sz w:val="20"/>
                <w:szCs w:val="20"/>
              </w:rPr>
            </w:pPr>
            <w:r w:rsidRPr="00875E2F">
              <w:rPr>
                <w:rFonts w:ascii="Open Sans Light" w:hAnsi="Open Sans Light" w:cs="Open Sans Light"/>
                <w:i/>
                <w:sz w:val="20"/>
                <w:szCs w:val="20"/>
              </w:rPr>
              <w:t>Według Instrukcji użytkownika Aplikacji WOD2021</w:t>
            </w:r>
          </w:p>
        </w:tc>
      </w:tr>
      <w:tr w:rsidR="00AE1BA2" w:rsidRPr="004032E4" w14:paraId="63F80B7E" w14:textId="77777777" w:rsidTr="004B2D64">
        <w:trPr>
          <w:trHeight w:val="719"/>
        </w:trPr>
        <w:tc>
          <w:tcPr>
            <w:tcW w:w="2233" w:type="dxa"/>
          </w:tcPr>
          <w:p w14:paraId="16ABC7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Czy wnioskodawca przewiduje udział innych podmiotów w realizacji projektu?</w:t>
            </w:r>
          </w:p>
        </w:tc>
        <w:tc>
          <w:tcPr>
            <w:tcW w:w="1164" w:type="dxa"/>
          </w:tcPr>
          <w:p w14:paraId="5719008F"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zmienna logiczna</w:t>
            </w:r>
          </w:p>
        </w:tc>
        <w:tc>
          <w:tcPr>
            <w:tcW w:w="5665" w:type="dxa"/>
          </w:tcPr>
          <w:p w14:paraId="75374251" w14:textId="1D82812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53B6BEAE" w14:textId="77777777" w:rsidTr="00976D4C">
        <w:trPr>
          <w:trHeight w:val="719"/>
        </w:trPr>
        <w:tc>
          <w:tcPr>
            <w:tcW w:w="9062" w:type="dxa"/>
            <w:gridSpan w:val="3"/>
            <w:shd w:val="clear" w:color="auto" w:fill="D9D9D9" w:themeFill="background1" w:themeFillShade="D9"/>
          </w:tcPr>
          <w:p w14:paraId="4E5CA870" w14:textId="630939F1" w:rsidR="00EA4C29" w:rsidRPr="00756523" w:rsidRDefault="00EA4C29" w:rsidP="00EA4C29">
            <w:pPr>
              <w:spacing w:after="120" w:line="276" w:lineRule="auto"/>
              <w:rPr>
                <w:rFonts w:ascii="Open Sans Light" w:hAnsi="Open Sans Light" w:cstheme="minorHAnsi"/>
                <w:sz w:val="20"/>
                <w:szCs w:val="20"/>
              </w:rPr>
            </w:pPr>
            <w:r>
              <w:rPr>
                <w:rFonts w:ascii="Open Sans Light" w:hAnsi="Open Sans Light" w:cstheme="minorHAnsi"/>
                <w:sz w:val="20"/>
                <w:szCs w:val="20"/>
              </w:rPr>
              <w:t>Dodatkowi r</w:t>
            </w:r>
            <w:r w:rsidRPr="00756523">
              <w:rPr>
                <w:rFonts w:ascii="Open Sans Light" w:hAnsi="Open Sans Light" w:cstheme="minorHAnsi"/>
                <w:sz w:val="20"/>
                <w:szCs w:val="20"/>
              </w:rPr>
              <w:t>ealizatorzy - Realizatorem może być podmiot realizujący z Wnioskodawcą projekt jako podmiot</w:t>
            </w:r>
            <w:r>
              <w:rPr>
                <w:rFonts w:ascii="Open Sans Light" w:hAnsi="Open Sans Light" w:cstheme="minorHAnsi"/>
                <w:sz w:val="20"/>
                <w:szCs w:val="20"/>
              </w:rPr>
              <w:t xml:space="preserve"> u</w:t>
            </w:r>
            <w:r w:rsidRPr="00756523">
              <w:rPr>
                <w:rFonts w:ascii="Open Sans Light" w:hAnsi="Open Sans Light" w:cstheme="minorHAnsi"/>
                <w:sz w:val="20"/>
                <w:szCs w:val="20"/>
              </w:rPr>
              <w:t>poważniony</w:t>
            </w:r>
            <w:r>
              <w:rPr>
                <w:rFonts w:ascii="Open Sans Light" w:hAnsi="Open Sans Light" w:cstheme="minorHAnsi"/>
                <w:sz w:val="20"/>
                <w:szCs w:val="20"/>
              </w:rPr>
              <w:t xml:space="preserve"> </w:t>
            </w:r>
            <w:r w:rsidRPr="00756523">
              <w:rPr>
                <w:rFonts w:ascii="Open Sans Light" w:hAnsi="Open Sans Light" w:cstheme="minorHAnsi"/>
                <w:sz w:val="20"/>
                <w:szCs w:val="20"/>
              </w:rPr>
              <w:t xml:space="preserve">do ponoszenia wydatków w rozumieniu </w:t>
            </w:r>
            <w:r w:rsidRPr="00756523">
              <w:rPr>
                <w:rFonts w:ascii="Open Sans Light" w:hAnsi="Open Sans Light" w:cstheme="minorHAnsi"/>
                <w:i/>
                <w:sz w:val="20"/>
                <w:szCs w:val="20"/>
              </w:rPr>
              <w:t>Wytycznych dotyczących kwalifikowalności wydatków na lata 2021-2027</w:t>
            </w:r>
            <w:r>
              <w:rPr>
                <w:rFonts w:ascii="Open Sans Light" w:hAnsi="Open Sans Light" w:cstheme="minorHAnsi"/>
                <w:i/>
                <w:sz w:val="20"/>
                <w:szCs w:val="20"/>
              </w:rPr>
              <w:t>.</w:t>
            </w:r>
          </w:p>
        </w:tc>
      </w:tr>
      <w:tr w:rsidR="00EA4C29" w:rsidRPr="004032E4" w14:paraId="2A74262D" w14:textId="77777777" w:rsidTr="00976D4C">
        <w:trPr>
          <w:trHeight w:val="719"/>
        </w:trPr>
        <w:tc>
          <w:tcPr>
            <w:tcW w:w="2233" w:type="dxa"/>
            <w:shd w:val="clear" w:color="auto" w:fill="D9D9D9" w:themeFill="background1" w:themeFillShade="D9"/>
          </w:tcPr>
          <w:p w14:paraId="24BE0BEE" w14:textId="7400B082" w:rsidR="00EA4C29" w:rsidRPr="00756523" w:rsidRDefault="00EA4C29" w:rsidP="00976D4C">
            <w:pPr>
              <w:spacing w:after="120" w:line="276" w:lineRule="auto"/>
              <w:rPr>
                <w:rFonts w:ascii="Open Sans Light" w:hAnsi="Open Sans Light" w:cstheme="minorHAnsi"/>
                <w:sz w:val="20"/>
                <w:szCs w:val="20"/>
              </w:rPr>
            </w:pPr>
          </w:p>
        </w:tc>
        <w:tc>
          <w:tcPr>
            <w:tcW w:w="1164" w:type="dxa"/>
            <w:shd w:val="clear" w:color="auto" w:fill="D9D9D9" w:themeFill="background1" w:themeFillShade="D9"/>
          </w:tcPr>
          <w:p w14:paraId="29DC6076" w14:textId="598062E3" w:rsidR="00EA4C29" w:rsidRPr="00756523" w:rsidRDefault="00EA4C29" w:rsidP="00976D4C">
            <w:pPr>
              <w:spacing w:after="120" w:line="276" w:lineRule="auto"/>
              <w:rPr>
                <w:rFonts w:ascii="Open Sans Light" w:hAnsi="Open Sans Light" w:cstheme="minorHAnsi"/>
                <w:sz w:val="20"/>
                <w:szCs w:val="20"/>
              </w:rPr>
            </w:pPr>
          </w:p>
        </w:tc>
        <w:tc>
          <w:tcPr>
            <w:tcW w:w="5665" w:type="dxa"/>
            <w:shd w:val="clear" w:color="auto" w:fill="D9D9D9" w:themeFill="background1" w:themeFillShade="D9"/>
          </w:tcPr>
          <w:p w14:paraId="066D4EC9" w14:textId="2D5E7B74" w:rsidR="00EA4C29" w:rsidRPr="00756523" w:rsidRDefault="00EA4C29" w:rsidP="00976D4C">
            <w:pPr>
              <w:spacing w:after="120" w:line="276" w:lineRule="auto"/>
              <w:rPr>
                <w:rFonts w:ascii="Open Sans Light" w:hAnsi="Open Sans Light" w:cstheme="minorHAnsi"/>
                <w:sz w:val="20"/>
                <w:szCs w:val="20"/>
              </w:rPr>
            </w:pPr>
          </w:p>
        </w:tc>
      </w:tr>
      <w:tr w:rsidR="00EA4C29" w:rsidRPr="004032E4" w14:paraId="6C5EF249" w14:textId="77777777" w:rsidTr="00976D4C">
        <w:trPr>
          <w:trHeight w:val="719"/>
        </w:trPr>
        <w:tc>
          <w:tcPr>
            <w:tcW w:w="2233" w:type="dxa"/>
          </w:tcPr>
          <w:p w14:paraId="5E8B7A0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Nazwa</w:t>
            </w:r>
          </w:p>
        </w:tc>
        <w:tc>
          <w:tcPr>
            <w:tcW w:w="1164" w:type="dxa"/>
          </w:tcPr>
          <w:p w14:paraId="27D5D44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13EAC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2539522" w14:textId="77777777" w:rsidTr="00976D4C">
        <w:trPr>
          <w:trHeight w:val="719"/>
        </w:trPr>
        <w:tc>
          <w:tcPr>
            <w:tcW w:w="2233" w:type="dxa"/>
          </w:tcPr>
          <w:p w14:paraId="1181DB7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tcPr>
          <w:p w14:paraId="3DCD7B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F0DDFE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F747E7D" w14:textId="77777777" w:rsidTr="00976D4C">
        <w:trPr>
          <w:trHeight w:val="719"/>
        </w:trPr>
        <w:tc>
          <w:tcPr>
            <w:tcW w:w="2233" w:type="dxa"/>
          </w:tcPr>
          <w:p w14:paraId="6D567E5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tcPr>
          <w:p w14:paraId="2A3A56C1"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1B1F00F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434A96EA" w14:textId="77777777" w:rsidTr="00976D4C">
        <w:trPr>
          <w:trHeight w:val="719"/>
        </w:trPr>
        <w:tc>
          <w:tcPr>
            <w:tcW w:w="2233" w:type="dxa"/>
          </w:tcPr>
          <w:p w14:paraId="7B8D089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tcPr>
          <w:p w14:paraId="6C90C2B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88A78D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7CCE9581" w14:textId="77777777" w:rsidTr="00976D4C">
        <w:trPr>
          <w:trHeight w:val="719"/>
        </w:trPr>
        <w:tc>
          <w:tcPr>
            <w:tcW w:w="2233" w:type="dxa"/>
          </w:tcPr>
          <w:p w14:paraId="3E3F6DA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Możliwość odzyskania VAT</w:t>
            </w:r>
          </w:p>
        </w:tc>
        <w:tc>
          <w:tcPr>
            <w:tcW w:w="1164" w:type="dxa"/>
          </w:tcPr>
          <w:p w14:paraId="225E79C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1D73C162" w14:textId="77777777" w:rsidR="00EA4C29" w:rsidRPr="00842AD8" w:rsidRDefault="00EA4C29" w:rsidP="00976D4C">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EA4C29" w:rsidRPr="004032E4" w14:paraId="7659D51E" w14:textId="77777777" w:rsidTr="00976D4C">
        <w:trPr>
          <w:trHeight w:val="719"/>
        </w:trPr>
        <w:tc>
          <w:tcPr>
            <w:tcW w:w="2233" w:type="dxa"/>
          </w:tcPr>
          <w:p w14:paraId="1D4E9F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tcPr>
          <w:p w14:paraId="6C5599A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AF439C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BC74C51" w14:textId="77777777" w:rsidTr="00976D4C">
        <w:trPr>
          <w:trHeight w:val="719"/>
        </w:trPr>
        <w:tc>
          <w:tcPr>
            <w:tcW w:w="2233" w:type="dxa"/>
          </w:tcPr>
          <w:p w14:paraId="6F51DED3"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tcPr>
          <w:p w14:paraId="32DE397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124F6AF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954DD10" w14:textId="77777777" w:rsidTr="00976D4C">
        <w:trPr>
          <w:trHeight w:val="719"/>
        </w:trPr>
        <w:tc>
          <w:tcPr>
            <w:tcW w:w="2233" w:type="dxa"/>
          </w:tcPr>
          <w:p w14:paraId="77C776F2"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tcPr>
          <w:p w14:paraId="3A2B129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175A5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1905D35" w14:textId="77777777" w:rsidTr="00976D4C">
        <w:trPr>
          <w:trHeight w:val="719"/>
        </w:trPr>
        <w:tc>
          <w:tcPr>
            <w:tcW w:w="2233" w:type="dxa"/>
          </w:tcPr>
          <w:p w14:paraId="07B17C3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tcPr>
          <w:p w14:paraId="3EF715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80C792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CBB0705" w14:textId="77777777" w:rsidTr="00976D4C">
        <w:trPr>
          <w:trHeight w:val="719"/>
        </w:trPr>
        <w:tc>
          <w:tcPr>
            <w:tcW w:w="2233" w:type="dxa"/>
          </w:tcPr>
          <w:p w14:paraId="1A5468C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Numer budynku</w:t>
            </w:r>
          </w:p>
        </w:tc>
        <w:tc>
          <w:tcPr>
            <w:tcW w:w="1164" w:type="dxa"/>
          </w:tcPr>
          <w:p w14:paraId="3344B9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E7F826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2269410" w14:textId="77777777" w:rsidTr="00976D4C">
        <w:trPr>
          <w:trHeight w:val="719"/>
        </w:trPr>
        <w:tc>
          <w:tcPr>
            <w:tcW w:w="2233" w:type="dxa"/>
          </w:tcPr>
          <w:p w14:paraId="1E09194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Numer lokalu</w:t>
            </w:r>
          </w:p>
        </w:tc>
        <w:tc>
          <w:tcPr>
            <w:tcW w:w="1164" w:type="dxa"/>
          </w:tcPr>
          <w:p w14:paraId="5E1B265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tcPr>
          <w:p w14:paraId="529B7D66"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DB15AF3" w14:textId="77777777" w:rsidTr="00976D4C">
        <w:trPr>
          <w:trHeight w:val="719"/>
        </w:trPr>
        <w:tc>
          <w:tcPr>
            <w:tcW w:w="2233" w:type="dxa"/>
          </w:tcPr>
          <w:p w14:paraId="0D0AF3C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Email</w:t>
            </w:r>
          </w:p>
        </w:tc>
        <w:tc>
          <w:tcPr>
            <w:tcW w:w="1164" w:type="dxa"/>
          </w:tcPr>
          <w:p w14:paraId="78368AC1"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tcPr>
          <w:p w14:paraId="5F76052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21DA6C7" w14:textId="77777777" w:rsidTr="00976D4C">
        <w:trPr>
          <w:trHeight w:val="719"/>
        </w:trPr>
        <w:tc>
          <w:tcPr>
            <w:tcW w:w="2233" w:type="dxa"/>
          </w:tcPr>
          <w:p w14:paraId="27FB00A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Telefon</w:t>
            </w:r>
          </w:p>
        </w:tc>
        <w:tc>
          <w:tcPr>
            <w:tcW w:w="1164" w:type="dxa"/>
          </w:tcPr>
          <w:p w14:paraId="6355FC55"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74BE4302"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4B682E4D" w14:textId="77777777" w:rsidTr="00976D4C">
        <w:trPr>
          <w:trHeight w:val="719"/>
        </w:trPr>
        <w:tc>
          <w:tcPr>
            <w:tcW w:w="2233" w:type="dxa"/>
          </w:tcPr>
          <w:p w14:paraId="0693EE4C"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Strona www</w:t>
            </w:r>
          </w:p>
        </w:tc>
        <w:tc>
          <w:tcPr>
            <w:tcW w:w="1164" w:type="dxa"/>
          </w:tcPr>
          <w:p w14:paraId="74299074"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7997B0D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5F3A0CEF" w14:textId="77777777" w:rsidTr="00976D4C">
        <w:trPr>
          <w:trHeight w:val="719"/>
        </w:trPr>
        <w:tc>
          <w:tcPr>
            <w:tcW w:w="2233" w:type="dxa"/>
          </w:tcPr>
          <w:p w14:paraId="0B6A98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Rodzaj identyfikatora</w:t>
            </w:r>
          </w:p>
        </w:tc>
        <w:tc>
          <w:tcPr>
            <w:tcW w:w="1164" w:type="dxa"/>
          </w:tcPr>
          <w:p w14:paraId="136F471E"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F07F47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58AED04" w14:textId="77777777" w:rsidTr="00976D4C">
        <w:trPr>
          <w:trHeight w:val="719"/>
        </w:trPr>
        <w:tc>
          <w:tcPr>
            <w:tcW w:w="2233" w:type="dxa"/>
          </w:tcPr>
          <w:p w14:paraId="510F2442" w14:textId="1A62F040" w:rsidR="00EA4C29" w:rsidRPr="00756523" w:rsidRDefault="00EA4C29"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Identyfikator</w:t>
            </w:r>
          </w:p>
        </w:tc>
        <w:tc>
          <w:tcPr>
            <w:tcW w:w="1164" w:type="dxa"/>
          </w:tcPr>
          <w:p w14:paraId="4CEEE6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407AD2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DB0FF0B" w14:textId="77777777" w:rsidTr="004B2D64">
        <w:trPr>
          <w:trHeight w:val="719"/>
        </w:trPr>
        <w:tc>
          <w:tcPr>
            <w:tcW w:w="2233" w:type="dxa"/>
            <w:shd w:val="clear" w:color="auto" w:fill="D9D9D9" w:themeFill="background1" w:themeFillShade="D9"/>
          </w:tcPr>
          <w:p w14:paraId="3DDDDA8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Osoby do kontaktu</w:t>
            </w:r>
          </w:p>
        </w:tc>
        <w:tc>
          <w:tcPr>
            <w:tcW w:w="1164" w:type="dxa"/>
            <w:shd w:val="clear" w:color="auto" w:fill="D9D9D9" w:themeFill="background1" w:themeFillShade="D9"/>
          </w:tcPr>
          <w:p w14:paraId="0315739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9013090" w14:textId="77E2B7D2" w:rsidR="00AE1BA2" w:rsidRPr="00756523" w:rsidRDefault="00293849"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9D0DEC7" w14:textId="77777777" w:rsidTr="004B2D64">
        <w:trPr>
          <w:trHeight w:val="719"/>
        </w:trPr>
        <w:tc>
          <w:tcPr>
            <w:tcW w:w="2233" w:type="dxa"/>
          </w:tcPr>
          <w:p w14:paraId="3A354E1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Imię</w:t>
            </w:r>
          </w:p>
        </w:tc>
        <w:tc>
          <w:tcPr>
            <w:tcW w:w="1164" w:type="dxa"/>
          </w:tcPr>
          <w:p w14:paraId="2A00D2C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7CA38FCE" w14:textId="32A1856B"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8AD23DE" w14:textId="77777777" w:rsidTr="004B2D64">
        <w:trPr>
          <w:trHeight w:val="719"/>
        </w:trPr>
        <w:tc>
          <w:tcPr>
            <w:tcW w:w="2233" w:type="dxa"/>
          </w:tcPr>
          <w:p w14:paraId="4CFF456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Nazwisko</w:t>
            </w:r>
          </w:p>
        </w:tc>
        <w:tc>
          <w:tcPr>
            <w:tcW w:w="1164" w:type="dxa"/>
          </w:tcPr>
          <w:p w14:paraId="78160A0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08AD229" w14:textId="798821F3"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E87B3FC" w14:textId="77777777" w:rsidTr="004B2D64">
        <w:trPr>
          <w:trHeight w:val="719"/>
        </w:trPr>
        <w:tc>
          <w:tcPr>
            <w:tcW w:w="2233" w:type="dxa"/>
          </w:tcPr>
          <w:p w14:paraId="5545E59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tcPr>
          <w:p w14:paraId="7585FDBD"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30642FBA" w14:textId="768B5D7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3E2D21" w14:textId="77777777" w:rsidTr="004B2D64">
        <w:trPr>
          <w:trHeight w:val="719"/>
        </w:trPr>
        <w:tc>
          <w:tcPr>
            <w:tcW w:w="2233" w:type="dxa"/>
          </w:tcPr>
          <w:p w14:paraId="071093F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tcPr>
          <w:p w14:paraId="2209B7F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9E31F8C" w14:textId="5B8C7CC2"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bl>
    <w:p w14:paraId="6A19BD47" w14:textId="77777777" w:rsidR="00421238" w:rsidRPr="00842AD8" w:rsidRDefault="00421238" w:rsidP="000212C7">
      <w:pPr>
        <w:pStyle w:val="Nagwek3"/>
        <w:numPr>
          <w:ilvl w:val="2"/>
          <w:numId w:val="10"/>
        </w:numPr>
        <w:spacing w:before="360" w:after="120" w:line="276" w:lineRule="auto"/>
        <w:ind w:left="1077"/>
        <w:rPr>
          <w:rFonts w:ascii="Open Sans Light" w:hAnsi="Open Sans Light"/>
        </w:rPr>
      </w:pPr>
      <w:bookmarkStart w:id="13" w:name="_Toc187330139"/>
      <w:r w:rsidRPr="00842AD8">
        <w:rPr>
          <w:rFonts w:ascii="Open Sans Light" w:hAnsi="Open Sans Light"/>
        </w:rPr>
        <w:t>Sekcja C – Wskaźniki projektu</w:t>
      </w:r>
      <w:bookmarkEnd w:id="13"/>
    </w:p>
    <w:p w14:paraId="787F2F2C" w14:textId="3F56A177" w:rsidR="00421238" w:rsidRPr="00842AD8" w:rsidRDefault="00421238" w:rsidP="000212C7">
      <w:pPr>
        <w:keepNext/>
        <w:spacing w:line="276" w:lineRule="auto"/>
        <w:rPr>
          <w:rFonts w:ascii="Open Sans Light" w:hAnsi="Open Sans Light"/>
        </w:rPr>
      </w:pPr>
      <w:r w:rsidRPr="00842AD8">
        <w:rPr>
          <w:rFonts w:ascii="Open Sans Light" w:hAnsi="Open Sans Light"/>
        </w:rPr>
        <w:t xml:space="preserve">W </w:t>
      </w:r>
      <w:r w:rsidR="00371793" w:rsidRPr="00842AD8">
        <w:rPr>
          <w:rFonts w:ascii="Open Sans Light" w:hAnsi="Open Sans Light"/>
        </w:rPr>
        <w:t xml:space="preserve">pierwszej kolejności prosimy o </w:t>
      </w:r>
      <w:r w:rsidRPr="00842AD8">
        <w:rPr>
          <w:rFonts w:ascii="Open Sans Light" w:hAnsi="Open Sans Light"/>
        </w:rPr>
        <w:t xml:space="preserve">zapoznanie się z pkt 1.2.3. Sekcja C </w:t>
      </w:r>
      <w:r w:rsidRPr="00842AD8">
        <w:rPr>
          <w:rFonts w:ascii="Open Sans Light" w:hAnsi="Open Sans Light"/>
          <w:i/>
        </w:rPr>
        <w:t xml:space="preserve">Wskaźniki projektu </w:t>
      </w:r>
      <w:r w:rsidRPr="00842AD8">
        <w:rPr>
          <w:rFonts w:ascii="Open Sans Light" w:hAnsi="Open Sans Light"/>
        </w:rPr>
        <w:t>w Instrukcji użytkownika Aplikacji WOD2021.</w:t>
      </w:r>
    </w:p>
    <w:p w14:paraId="424197C8" w14:textId="77777777" w:rsidR="00421238" w:rsidRPr="00842AD8" w:rsidRDefault="00421238" w:rsidP="000212C7">
      <w:pPr>
        <w:keepNext/>
        <w:spacing w:line="276" w:lineRule="auto"/>
        <w:rPr>
          <w:rFonts w:ascii="Open Sans Light" w:hAnsi="Open Sans Light"/>
        </w:rPr>
      </w:pPr>
      <w:r w:rsidRPr="00842AD8">
        <w:rPr>
          <w:rFonts w:ascii="Open Sans Light" w:hAnsi="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Description w:val="Tabela objaśniająca sposób wypełnienia sekcji C wniosku o dofinansowanie"/>
      </w:tblPr>
      <w:tblGrid>
        <w:gridCol w:w="1696"/>
        <w:gridCol w:w="1701"/>
        <w:gridCol w:w="5665"/>
      </w:tblGrid>
      <w:tr w:rsidR="00421238" w:rsidRPr="004032E4" w14:paraId="6D177C63" w14:textId="77777777" w:rsidTr="00842AD8">
        <w:trPr>
          <w:trHeight w:val="719"/>
        </w:trPr>
        <w:tc>
          <w:tcPr>
            <w:tcW w:w="1696" w:type="dxa"/>
            <w:vAlign w:val="center"/>
          </w:tcPr>
          <w:p w14:paraId="6968A39A"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701" w:type="dxa"/>
            <w:vAlign w:val="center"/>
          </w:tcPr>
          <w:p w14:paraId="6E5943E1"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665" w:type="dxa"/>
            <w:vAlign w:val="center"/>
          </w:tcPr>
          <w:p w14:paraId="718DEF05"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27AF0170" w14:textId="77777777" w:rsidTr="00BA59DB">
        <w:trPr>
          <w:trHeight w:val="719"/>
        </w:trPr>
        <w:tc>
          <w:tcPr>
            <w:tcW w:w="1696" w:type="dxa"/>
          </w:tcPr>
          <w:p w14:paraId="390BDF9F" w14:textId="77777777" w:rsidR="00421238"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 realizacji projektu</w:t>
            </w:r>
          </w:p>
        </w:tc>
        <w:tc>
          <w:tcPr>
            <w:tcW w:w="1701" w:type="dxa"/>
          </w:tcPr>
          <w:p w14:paraId="178EA1C5" w14:textId="77777777" w:rsidR="00421238"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 lub tekstowe</w:t>
            </w:r>
          </w:p>
        </w:tc>
        <w:tc>
          <w:tcPr>
            <w:tcW w:w="5665" w:type="dxa"/>
          </w:tcPr>
          <w:p w14:paraId="078D4756" w14:textId="269B7C8B" w:rsidR="00681BB4" w:rsidRPr="00842AD8" w:rsidRDefault="00681BB4"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76AB1530" w14:textId="79C090CD" w:rsidR="00681BB4" w:rsidRPr="00834ED9" w:rsidRDefault="00681BB4" w:rsidP="000212C7">
            <w:pPr>
              <w:spacing w:line="276" w:lineRule="auto"/>
              <w:rPr>
                <w:rFonts w:ascii="Open Sans Light" w:hAnsi="Open Sans Light" w:cstheme="minorHAnsi"/>
                <w:b/>
                <w:bCs/>
                <w:sz w:val="20"/>
                <w:szCs w:val="20"/>
              </w:rPr>
            </w:pPr>
            <w:r w:rsidRPr="00834ED9">
              <w:rPr>
                <w:rFonts w:ascii="Open Sans Light" w:hAnsi="Open Sans Light" w:cstheme="minorHAnsi"/>
                <w:b/>
                <w:bCs/>
                <w:sz w:val="20"/>
                <w:szCs w:val="20"/>
              </w:rPr>
              <w:t>Nie dopuszcza się wskaźników własnych spoza listy wskaźników obowiązkowych.</w:t>
            </w:r>
          </w:p>
          <w:p w14:paraId="6B7FF916" w14:textId="2550EB87" w:rsidR="004D4D98" w:rsidRPr="00F861FB" w:rsidRDefault="004D4D98" w:rsidP="000212C7">
            <w:pPr>
              <w:spacing w:line="276" w:lineRule="auto"/>
              <w:rPr>
                <w:rFonts w:ascii="Open Sans Light" w:hAnsi="Open Sans Light" w:cs="Open Sans Light"/>
                <w:sz w:val="20"/>
                <w:szCs w:val="20"/>
              </w:rPr>
            </w:pPr>
            <w:r w:rsidRPr="00F861FB">
              <w:rPr>
                <w:rFonts w:ascii="Open Sans Light" w:hAnsi="Open Sans Light" w:cs="Open Sans Light"/>
                <w:sz w:val="20"/>
                <w:szCs w:val="20"/>
              </w:rPr>
              <w:lastRenderedPageBreak/>
              <w:t>Należy wybrać wszystkie wskaźniki odpowiadające zakresowi projektu</w:t>
            </w:r>
            <w:r w:rsidR="00F861FB" w:rsidRPr="00F861FB">
              <w:rPr>
                <w:rFonts w:ascii="Open Sans Light" w:hAnsi="Open Sans Light" w:cs="Open Sans Light"/>
                <w:sz w:val="20"/>
                <w:szCs w:val="20"/>
              </w:rPr>
              <w:t>,</w:t>
            </w:r>
            <w:r w:rsidR="00F861FB" w:rsidRPr="00314409">
              <w:rPr>
                <w:rFonts w:ascii="Open Sans Light" w:hAnsi="Open Sans Light" w:cs="Open Sans Light"/>
                <w:sz w:val="20"/>
                <w:szCs w:val="20"/>
              </w:rPr>
              <w:t xml:space="preserve"> wskazane w </w:t>
            </w:r>
            <w:r w:rsidR="00F861FB" w:rsidRPr="00314409">
              <w:rPr>
                <w:rFonts w:ascii="Open Sans Light" w:hAnsi="Open Sans Light" w:cs="Open Sans Light"/>
                <w:i/>
                <w:iCs/>
                <w:sz w:val="20"/>
                <w:szCs w:val="20"/>
              </w:rPr>
              <w:t>Katalogu wskaźników obowiązkowych do monitorowania postępu rzeczowego projektów</w:t>
            </w:r>
            <w:r w:rsidR="00F861FB" w:rsidRPr="00314409">
              <w:rPr>
                <w:rStyle w:val="Odwoanieprzypisudolnego"/>
                <w:rFonts w:ascii="Open Sans Light" w:hAnsi="Open Sans Light" w:cs="Open Sans Light"/>
                <w:i/>
                <w:iCs/>
                <w:sz w:val="20"/>
                <w:szCs w:val="20"/>
              </w:rPr>
              <w:footnoteReference w:id="1"/>
            </w:r>
            <w:r w:rsidR="00F861FB" w:rsidRPr="00314409">
              <w:rPr>
                <w:rFonts w:ascii="Open Sans Light" w:hAnsi="Open Sans Light" w:cs="Open Sans Light"/>
                <w:i/>
                <w:iCs/>
                <w:sz w:val="20"/>
                <w:szCs w:val="20"/>
              </w:rPr>
              <w:t>.</w:t>
            </w:r>
          </w:p>
          <w:p w14:paraId="34EBA105" w14:textId="77777777" w:rsidR="00681BB4" w:rsidRDefault="00226BC2"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Uwaga: </w:t>
            </w:r>
            <w:r w:rsidR="00681BB4" w:rsidRPr="00842AD8">
              <w:rPr>
                <w:rFonts w:ascii="Open Sans Light" w:hAnsi="Open Sans Light" w:cstheme="minorHAnsi"/>
                <w:sz w:val="20"/>
                <w:szCs w:val="20"/>
              </w:rPr>
              <w:t>Wniosek bez podania przynajmniej jednego wskaźnika produktu i rezultatu nie może zostać zwalidowany i przesłany do oceny.</w:t>
            </w:r>
          </w:p>
          <w:p w14:paraId="55E0AF39" w14:textId="6990BA4C" w:rsidR="00EA4C29" w:rsidRPr="00842AD8" w:rsidRDefault="00EA4C29" w:rsidP="000212C7">
            <w:pPr>
              <w:spacing w:line="276" w:lineRule="auto"/>
              <w:rPr>
                <w:rFonts w:ascii="Open Sans Light" w:hAnsi="Open Sans Light" w:cstheme="minorHAnsi"/>
                <w:sz w:val="20"/>
                <w:szCs w:val="20"/>
              </w:rPr>
            </w:pPr>
            <w:r>
              <w:rPr>
                <w:rFonts w:ascii="Open Sans Light" w:hAnsi="Open Sans Light" w:cstheme="minorHAnsi"/>
                <w:sz w:val="20"/>
                <w:szCs w:val="20"/>
              </w:rPr>
              <w:t>Szczegółowe zasady stosowania</w:t>
            </w:r>
            <w:r w:rsidRPr="00842AD8">
              <w:rPr>
                <w:rFonts w:ascii="Open Sans Light" w:hAnsi="Open Sans Light" w:cstheme="minorHAnsi"/>
                <w:sz w:val="20"/>
                <w:szCs w:val="20"/>
              </w:rPr>
              <w:t xml:space="preserve"> wskaźników zostały opisane w </w:t>
            </w:r>
            <w:r>
              <w:rPr>
                <w:rFonts w:ascii="Open Sans Light" w:hAnsi="Open Sans Light" w:cstheme="minorHAnsi"/>
                <w:color w:val="2E74B5" w:themeColor="accent1" w:themeShade="BF"/>
                <w:sz w:val="20"/>
                <w:szCs w:val="20"/>
                <w:u w:val="single"/>
              </w:rPr>
              <w:t>Załącznik 2 – Wskaźniki produktu i rezultatu</w:t>
            </w:r>
          </w:p>
        </w:tc>
      </w:tr>
      <w:tr w:rsidR="00D57EF6" w:rsidRPr="004032E4" w14:paraId="668C2B0F" w14:textId="77777777" w:rsidTr="00BA59DB">
        <w:trPr>
          <w:trHeight w:val="719"/>
        </w:trPr>
        <w:tc>
          <w:tcPr>
            <w:tcW w:w="1696" w:type="dxa"/>
          </w:tcPr>
          <w:p w14:paraId="284DBB07" w14:textId="77777777" w:rsidR="00D57EF6"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 xml:space="preserve">Jednostka pomiaru </w:t>
            </w:r>
          </w:p>
        </w:tc>
        <w:tc>
          <w:tcPr>
            <w:tcW w:w="1701" w:type="dxa"/>
          </w:tcPr>
          <w:p w14:paraId="490CC366" w14:textId="77777777" w:rsidR="00D57EF6"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lista wartości lub tekstowe</w:t>
            </w:r>
          </w:p>
        </w:tc>
        <w:tc>
          <w:tcPr>
            <w:tcW w:w="5665" w:type="dxa"/>
          </w:tcPr>
          <w:p w14:paraId="09B10151" w14:textId="0EBA08E9" w:rsidR="00D57EF6" w:rsidRPr="00842AD8" w:rsidRDefault="006B6A8C"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tc>
      </w:tr>
      <w:tr w:rsidR="004B2D64" w:rsidRPr="004032E4" w14:paraId="4BE959BF" w14:textId="77777777" w:rsidTr="00BA59DB">
        <w:trPr>
          <w:trHeight w:val="719"/>
        </w:trPr>
        <w:tc>
          <w:tcPr>
            <w:tcW w:w="1696" w:type="dxa"/>
          </w:tcPr>
          <w:p w14:paraId="2A5CC5DA"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Podział na płeć</w:t>
            </w:r>
          </w:p>
        </w:tc>
        <w:tc>
          <w:tcPr>
            <w:tcW w:w="1701" w:type="dxa"/>
          </w:tcPr>
          <w:p w14:paraId="441F0926"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665" w:type="dxa"/>
          </w:tcPr>
          <w:p w14:paraId="75AEBF2F" w14:textId="39922C0E" w:rsidR="004B2D64" w:rsidRPr="00842AD8" w:rsidRDefault="00BA59DB"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Wskaźniki 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w:t>
            </w:r>
            <w:r w:rsidR="00E231E5" w:rsidRPr="00842AD8">
              <w:rPr>
                <w:rFonts w:ascii="Open Sans Light" w:hAnsi="Open Sans Light" w:cstheme="minorHAnsi"/>
                <w:sz w:val="20"/>
                <w:szCs w:val="20"/>
              </w:rPr>
              <w:t>nie występują w podziale na płeć.</w:t>
            </w:r>
          </w:p>
        </w:tc>
      </w:tr>
      <w:tr w:rsidR="00EA4C29" w:rsidRPr="004032E4" w14:paraId="71D29E14" w14:textId="77777777" w:rsidTr="00976D4C">
        <w:trPr>
          <w:trHeight w:val="719"/>
        </w:trPr>
        <w:tc>
          <w:tcPr>
            <w:tcW w:w="1696" w:type="dxa"/>
          </w:tcPr>
          <w:p w14:paraId="0154D3A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O</w:t>
            </w:r>
          </w:p>
        </w:tc>
        <w:tc>
          <w:tcPr>
            <w:tcW w:w="1701" w:type="dxa"/>
          </w:tcPr>
          <w:p w14:paraId="2E48CEC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3A30FCE9"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Nie dotyczy </w:t>
            </w:r>
          </w:p>
          <w:p w14:paraId="04635578" w14:textId="77777777" w:rsidR="00EA4C29" w:rsidRPr="00842AD8" w:rsidRDefault="00EA4C29" w:rsidP="00976D4C">
            <w:pPr>
              <w:spacing w:line="276" w:lineRule="auto"/>
              <w:rPr>
                <w:rFonts w:ascii="Open Sans Light" w:hAnsi="Open Sans Light" w:cstheme="minorHAnsi"/>
                <w:sz w:val="20"/>
                <w:szCs w:val="20"/>
              </w:rPr>
            </w:pPr>
          </w:p>
        </w:tc>
      </w:tr>
      <w:tr w:rsidR="00EA4C29" w:rsidRPr="004032E4" w14:paraId="24ABA190" w14:textId="77777777" w:rsidTr="00976D4C">
        <w:trPr>
          <w:trHeight w:val="719"/>
        </w:trPr>
        <w:tc>
          <w:tcPr>
            <w:tcW w:w="1696" w:type="dxa"/>
          </w:tcPr>
          <w:p w14:paraId="11039292"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K</w:t>
            </w:r>
          </w:p>
        </w:tc>
        <w:tc>
          <w:tcPr>
            <w:tcW w:w="1701" w:type="dxa"/>
          </w:tcPr>
          <w:p w14:paraId="511AA08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058D9C23"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3DFC074F" w14:textId="77777777" w:rsidTr="00976D4C">
        <w:trPr>
          <w:trHeight w:val="719"/>
        </w:trPr>
        <w:tc>
          <w:tcPr>
            <w:tcW w:w="1696" w:type="dxa"/>
          </w:tcPr>
          <w:p w14:paraId="6761E9A7"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wskaźnika M</w:t>
            </w:r>
          </w:p>
        </w:tc>
        <w:tc>
          <w:tcPr>
            <w:tcW w:w="1701" w:type="dxa"/>
          </w:tcPr>
          <w:p w14:paraId="324D8B6D"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63EAB3AE"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0C2E17E0" w14:textId="77777777" w:rsidTr="00976D4C">
        <w:trPr>
          <w:trHeight w:val="719"/>
        </w:trPr>
        <w:tc>
          <w:tcPr>
            <w:tcW w:w="1696" w:type="dxa"/>
          </w:tcPr>
          <w:p w14:paraId="7720BFC5"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O</w:t>
            </w:r>
          </w:p>
        </w:tc>
        <w:tc>
          <w:tcPr>
            <w:tcW w:w="1701" w:type="dxa"/>
          </w:tcPr>
          <w:p w14:paraId="3E69DA28"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7DE3187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Należy podać wartość wskaźnika docelową, tj. osiągniętą w</w:t>
            </w:r>
            <w:r>
              <w:rPr>
                <w:rFonts w:ascii="Open Sans Light" w:hAnsi="Open Sans Light" w:cstheme="minorHAnsi"/>
                <w:sz w:val="20"/>
                <w:szCs w:val="20"/>
              </w:rPr>
              <w:t> </w:t>
            </w:r>
            <w:r w:rsidRPr="00842AD8">
              <w:rPr>
                <w:rFonts w:ascii="Open Sans Light" w:hAnsi="Open Sans Light" w:cstheme="minorHAnsi"/>
                <w:sz w:val="20"/>
                <w:szCs w:val="20"/>
              </w:rPr>
              <w:t>wyniku realizacji projektu.</w:t>
            </w:r>
          </w:p>
        </w:tc>
      </w:tr>
      <w:tr w:rsidR="004B2D64" w:rsidRPr="004032E4" w14:paraId="04CBB4C4" w14:textId="77777777" w:rsidTr="00BA59DB">
        <w:trPr>
          <w:trHeight w:val="719"/>
        </w:trPr>
        <w:tc>
          <w:tcPr>
            <w:tcW w:w="1696" w:type="dxa"/>
          </w:tcPr>
          <w:p w14:paraId="5224CEF9"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K</w:t>
            </w:r>
          </w:p>
        </w:tc>
        <w:tc>
          <w:tcPr>
            <w:tcW w:w="1701" w:type="dxa"/>
          </w:tcPr>
          <w:p w14:paraId="69251772" w14:textId="3A0D3ED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4F016D52" w14:textId="4774D5F7"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4835BF65" w14:textId="77777777" w:rsidTr="00BA59DB">
        <w:trPr>
          <w:trHeight w:val="719"/>
        </w:trPr>
        <w:tc>
          <w:tcPr>
            <w:tcW w:w="1696" w:type="dxa"/>
          </w:tcPr>
          <w:p w14:paraId="15E26BBE"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M</w:t>
            </w:r>
          </w:p>
        </w:tc>
        <w:tc>
          <w:tcPr>
            <w:tcW w:w="1701" w:type="dxa"/>
          </w:tcPr>
          <w:p w14:paraId="2A4C15C4" w14:textId="292FB0F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43EBCD74" w14:textId="78FD5A48"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5FCCEBB6" w14:textId="77777777" w:rsidTr="00BA59DB">
        <w:trPr>
          <w:trHeight w:val="719"/>
        </w:trPr>
        <w:tc>
          <w:tcPr>
            <w:tcW w:w="1696" w:type="dxa"/>
          </w:tcPr>
          <w:p w14:paraId="05F2D2CC"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Sposób pomiaru wskaźnika</w:t>
            </w:r>
          </w:p>
        </w:tc>
        <w:tc>
          <w:tcPr>
            <w:tcW w:w="1701" w:type="dxa"/>
          </w:tcPr>
          <w:p w14:paraId="4F8D9248"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2DF6C51E" w14:textId="77777777" w:rsidR="0076793E" w:rsidRPr="00842AD8" w:rsidRDefault="00B46555"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r w:rsidR="0076793E" w:rsidRPr="00842AD8">
              <w:rPr>
                <w:rFonts w:ascii="Open Sans Light" w:hAnsi="Open Sans Light" w:cstheme="minorHAnsi"/>
                <w:i/>
                <w:sz w:val="20"/>
                <w:szCs w:val="20"/>
              </w:rPr>
              <w:t xml:space="preserve"> </w:t>
            </w:r>
          </w:p>
          <w:p w14:paraId="0531BA83" w14:textId="4E256C35" w:rsidR="004B2D64" w:rsidRPr="00842AD8" w:rsidRDefault="0076793E" w:rsidP="000212C7">
            <w:pPr>
              <w:spacing w:line="276" w:lineRule="auto"/>
              <w:rPr>
                <w:rFonts w:ascii="Open Sans Light" w:hAnsi="Open Sans Light" w:cstheme="minorHAnsi"/>
                <w:color w:val="FF0000"/>
                <w:sz w:val="20"/>
                <w:szCs w:val="20"/>
              </w:rPr>
            </w:pPr>
            <w:r w:rsidRPr="00842AD8">
              <w:rPr>
                <w:rFonts w:ascii="Open Sans Light" w:hAnsi="Open Sans Light" w:cstheme="minorHAnsi"/>
                <w:sz w:val="20"/>
                <w:szCs w:val="20"/>
              </w:rPr>
              <w:t>Sposób pomiaru wskaźników został opisan</w:t>
            </w:r>
            <w:r w:rsidR="0099244D">
              <w:rPr>
                <w:rFonts w:ascii="Open Sans Light" w:hAnsi="Open Sans Light" w:cstheme="minorHAnsi"/>
                <w:sz w:val="20"/>
                <w:szCs w:val="20"/>
              </w:rPr>
              <w:t>y w</w:t>
            </w:r>
            <w:r w:rsidRPr="00842AD8">
              <w:rPr>
                <w:rFonts w:ascii="Open Sans Light" w:hAnsi="Open Sans Light" w:cstheme="minorHAnsi"/>
                <w:sz w:val="20"/>
                <w:szCs w:val="20"/>
              </w:rPr>
              <w:t xml:space="preserve"> </w:t>
            </w:r>
            <w:r w:rsidR="00FF4417">
              <w:rPr>
                <w:rFonts w:ascii="Open Sans Light" w:hAnsi="Open Sans Light" w:cstheme="minorHAnsi"/>
                <w:color w:val="2E74B5" w:themeColor="accent1" w:themeShade="BF"/>
                <w:sz w:val="20"/>
                <w:szCs w:val="20"/>
                <w:u w:val="single"/>
              </w:rPr>
              <w:t>Załącznik 2 – Wskaźniki produktu i rezultatu</w:t>
            </w:r>
          </w:p>
        </w:tc>
      </w:tr>
    </w:tbl>
    <w:p w14:paraId="440A2B71" w14:textId="77777777" w:rsidR="00421238" w:rsidRPr="00842AD8" w:rsidRDefault="00246496" w:rsidP="000212C7">
      <w:pPr>
        <w:pStyle w:val="Nagwek3"/>
        <w:spacing w:before="360" w:after="120" w:line="276" w:lineRule="auto"/>
        <w:rPr>
          <w:rFonts w:ascii="Open Sans Light" w:hAnsi="Open Sans Light"/>
        </w:rPr>
      </w:pPr>
      <w:bookmarkStart w:id="14" w:name="_Toc187330140"/>
      <w:r w:rsidRPr="00842AD8">
        <w:rPr>
          <w:rFonts w:ascii="Open Sans Light" w:hAnsi="Open Sans Light"/>
        </w:rPr>
        <w:lastRenderedPageBreak/>
        <w:t>2.2.4</w:t>
      </w:r>
      <w:r w:rsidRPr="00842AD8">
        <w:rPr>
          <w:rFonts w:ascii="Open Sans Light" w:hAnsi="Open Sans Light"/>
        </w:rPr>
        <w:tab/>
      </w:r>
      <w:r w:rsidR="00421238" w:rsidRPr="00842AD8">
        <w:rPr>
          <w:rFonts w:ascii="Open Sans Light" w:hAnsi="Open Sans Light"/>
        </w:rPr>
        <w:t>Sekcja D - Zadania</w:t>
      </w:r>
      <w:bookmarkEnd w:id="14"/>
    </w:p>
    <w:p w14:paraId="55317381" w14:textId="37B0F85E" w:rsidR="00421238" w:rsidRPr="00842AD8" w:rsidRDefault="00421238" w:rsidP="000212C7">
      <w:pPr>
        <w:keepNext/>
        <w:spacing w:after="120" w:line="276" w:lineRule="auto"/>
        <w:rPr>
          <w:rFonts w:ascii="Open Sans Light" w:hAnsi="Open Sans Light"/>
        </w:rPr>
      </w:pPr>
      <w:r w:rsidRPr="00842AD8">
        <w:rPr>
          <w:rFonts w:ascii="Open Sans Light" w:hAnsi="Open Sans Light"/>
        </w:rPr>
        <w:t xml:space="preserve">W pierwszej kolejności prosimy w zapoznanie się z pkt 1.2.4. Sekcja D </w:t>
      </w:r>
      <w:r w:rsidRPr="00842AD8">
        <w:rPr>
          <w:rFonts w:ascii="Open Sans Light" w:hAnsi="Open Sans Light"/>
          <w:i/>
        </w:rPr>
        <w:t xml:space="preserve">Zadania </w:t>
      </w:r>
      <w:r w:rsidRPr="00842AD8">
        <w:rPr>
          <w:rFonts w:ascii="Open Sans Light" w:hAnsi="Open Sans Light"/>
        </w:rPr>
        <w:t>w Instrukcji użytkownika Aplikacji WOD2021.</w:t>
      </w:r>
    </w:p>
    <w:p w14:paraId="6528F374" w14:textId="77777777" w:rsidR="00421238" w:rsidRPr="00842AD8" w:rsidRDefault="00421238" w:rsidP="000212C7">
      <w:pPr>
        <w:keepNext/>
        <w:spacing w:after="120" w:line="276" w:lineRule="auto"/>
        <w:rPr>
          <w:rFonts w:ascii="Open Sans Light" w:hAnsi="Open Sans Light"/>
        </w:rPr>
      </w:pPr>
      <w:r w:rsidRPr="00842AD8">
        <w:rPr>
          <w:rFonts w:ascii="Open Sans Light" w:hAnsi="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Description w:val="Tabela objaśniająca sposób wypełniania sekcji D wniosku o dofinansowanie"/>
      </w:tblPr>
      <w:tblGrid>
        <w:gridCol w:w="2208"/>
        <w:gridCol w:w="1042"/>
        <w:gridCol w:w="5812"/>
      </w:tblGrid>
      <w:tr w:rsidR="00D57EF6" w:rsidRPr="004032E4" w14:paraId="5B49F573" w14:textId="77777777" w:rsidTr="00842AD8">
        <w:trPr>
          <w:trHeight w:val="719"/>
        </w:trPr>
        <w:tc>
          <w:tcPr>
            <w:tcW w:w="2208" w:type="dxa"/>
            <w:vAlign w:val="center"/>
          </w:tcPr>
          <w:p w14:paraId="6F108FF1"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42" w:type="dxa"/>
            <w:vAlign w:val="center"/>
          </w:tcPr>
          <w:p w14:paraId="696EF27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812" w:type="dxa"/>
            <w:vAlign w:val="center"/>
          </w:tcPr>
          <w:p w14:paraId="6059421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E1472" w:rsidRPr="004032E4" w14:paraId="44010344" w14:textId="77777777" w:rsidTr="00976D4C">
        <w:trPr>
          <w:trHeight w:val="719"/>
        </w:trPr>
        <w:tc>
          <w:tcPr>
            <w:tcW w:w="2208" w:type="dxa"/>
          </w:tcPr>
          <w:p w14:paraId="0288414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rozpoczęcia</w:t>
            </w:r>
          </w:p>
        </w:tc>
        <w:tc>
          <w:tcPr>
            <w:tcW w:w="1042" w:type="dxa"/>
          </w:tcPr>
          <w:p w14:paraId="403CC9A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tcPr>
          <w:p w14:paraId="771036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r>
              <w:rPr>
                <w:rFonts w:ascii="Open Sans Light" w:hAnsi="Open Sans Light" w:cstheme="minorHAnsi"/>
                <w:i/>
                <w:sz w:val="20"/>
                <w:szCs w:val="20"/>
              </w:rPr>
              <w:t xml:space="preserve"> </w:t>
            </w:r>
            <w:r>
              <w:rPr>
                <w:rFonts w:ascii="Open Sans Light" w:hAnsi="Open Sans Light" w:cstheme="minorHAnsi"/>
                <w:sz w:val="20"/>
                <w:szCs w:val="20"/>
              </w:rPr>
              <w:t>p</w:t>
            </w:r>
            <w:r w:rsidRPr="0044045E">
              <w:rPr>
                <w:rFonts w:ascii="Open Sans Light" w:hAnsi="Open Sans Light" w:cstheme="minorHAnsi"/>
                <w:sz w:val="20"/>
                <w:szCs w:val="20"/>
              </w:rPr>
              <w:t>rze</w:t>
            </w:r>
            <w:r>
              <w:rPr>
                <w:rFonts w:ascii="Open Sans Light" w:hAnsi="Open Sans Light" w:cstheme="minorHAnsi"/>
                <w:sz w:val="20"/>
                <w:szCs w:val="20"/>
              </w:rPr>
              <w:t>z</w:t>
            </w:r>
            <w:r w:rsidRPr="0044045E">
              <w:rPr>
                <w:rFonts w:ascii="Open Sans Light" w:hAnsi="Open Sans Light" w:cstheme="minorHAnsi"/>
                <w:sz w:val="20"/>
                <w:szCs w:val="20"/>
              </w:rPr>
              <w:t xml:space="preserve"> datę rozpoczęcia zadania należy rozumieć planowany termin/faktyczną datę zawarcia umowy na realizację zadania.</w:t>
            </w:r>
          </w:p>
        </w:tc>
      </w:tr>
      <w:tr w:rsidR="009E1472" w:rsidRPr="004032E4" w14:paraId="253AE625" w14:textId="77777777" w:rsidTr="00976D4C">
        <w:trPr>
          <w:trHeight w:val="719"/>
        </w:trPr>
        <w:tc>
          <w:tcPr>
            <w:tcW w:w="2208" w:type="dxa"/>
          </w:tcPr>
          <w:p w14:paraId="75E71DF1"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zakończenia</w:t>
            </w:r>
          </w:p>
        </w:tc>
        <w:tc>
          <w:tcPr>
            <w:tcW w:w="1042" w:type="dxa"/>
          </w:tcPr>
          <w:p w14:paraId="3E74A960"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tcPr>
          <w:p w14:paraId="1C92A769" w14:textId="77777777" w:rsidR="009E1472" w:rsidRPr="00842AD8" w:rsidRDefault="009E1472" w:rsidP="00976D4C">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412D31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Przez datę zakończenia zadania należy rozumieć datę odbioru końcowego robót, dostaw i usług. </w:t>
            </w:r>
          </w:p>
          <w:p w14:paraId="7DCA103F"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Uwaga:</w:t>
            </w:r>
            <w:r w:rsidRPr="00842AD8">
              <w:rPr>
                <w:rFonts w:ascii="Open Sans Light" w:hAnsi="Open Sans Light" w:cstheme="minorHAnsi"/>
                <w:sz w:val="20"/>
                <w:szCs w:val="20"/>
              </w:rPr>
              <w:t xml:space="preserve"> należy pamiętać, że zgodnie z zapisami CP</w:t>
            </w:r>
            <w:r>
              <w:rPr>
                <w:rFonts w:ascii="Open Sans Light" w:hAnsi="Open Sans Light" w:cstheme="minorHAnsi"/>
                <w:sz w:val="20"/>
                <w:szCs w:val="20"/>
              </w:rPr>
              <w:t>R</w:t>
            </w:r>
            <w:r w:rsidRPr="00842AD8">
              <w:rPr>
                <w:rFonts w:ascii="Open Sans Light" w:hAnsi="Open Sans Light" w:cstheme="minorHAnsi"/>
                <w:sz w:val="20"/>
                <w:szCs w:val="20"/>
              </w:rPr>
              <w:t xml:space="preserve"> art. 63 ust. 6 „operacje nie mogą być wybrane do wsparcia z</w:t>
            </w:r>
            <w:r>
              <w:rPr>
                <w:rFonts w:ascii="Open Sans Light" w:hAnsi="Open Sans Light" w:cstheme="minorHAnsi"/>
                <w:sz w:val="20"/>
                <w:szCs w:val="20"/>
              </w:rPr>
              <w:t> </w:t>
            </w:r>
            <w:r w:rsidRPr="00842AD8">
              <w:rPr>
                <w:rFonts w:ascii="Open Sans Light" w:hAnsi="Open Sans Light" w:cstheme="minorHAnsi"/>
                <w:sz w:val="20"/>
                <w:szCs w:val="20"/>
              </w:rPr>
              <w:t>Funduszy w przypadku gdy zostały fizycznie ukończone lub w</w:t>
            </w:r>
            <w:r>
              <w:rPr>
                <w:rFonts w:ascii="Open Sans Light" w:hAnsi="Open Sans Light" w:cstheme="minorHAnsi"/>
                <w:sz w:val="20"/>
                <w:szCs w:val="20"/>
              </w:rPr>
              <w:t> </w:t>
            </w:r>
            <w:r w:rsidRPr="00842AD8">
              <w:rPr>
                <w:rFonts w:ascii="Open Sans Light" w:hAnsi="Open Sans Light" w:cstheme="minorHAnsi"/>
                <w:sz w:val="20"/>
                <w:szCs w:val="20"/>
              </w:rPr>
              <w:t xml:space="preserve">pełni wdrożone przed przedłożeniem wniosku do dofinansowania”. </w:t>
            </w:r>
          </w:p>
          <w:p w14:paraId="4BDE2B9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związku z powyższym, co najmniej jedno z zadań projektu nie może być zakończone przed datą złożenia wniosku o</w:t>
            </w:r>
            <w:r>
              <w:rPr>
                <w:rFonts w:ascii="Open Sans Light" w:hAnsi="Open Sans Light" w:cstheme="minorHAnsi"/>
                <w:sz w:val="20"/>
                <w:szCs w:val="20"/>
              </w:rPr>
              <w:t> </w:t>
            </w:r>
            <w:r w:rsidRPr="00842AD8">
              <w:rPr>
                <w:rFonts w:ascii="Open Sans Light" w:hAnsi="Open Sans Light" w:cstheme="minorHAnsi"/>
                <w:sz w:val="20"/>
                <w:szCs w:val="20"/>
              </w:rPr>
              <w:t>dofinansowanie.</w:t>
            </w:r>
          </w:p>
        </w:tc>
      </w:tr>
      <w:tr w:rsidR="00421238" w:rsidRPr="004032E4" w14:paraId="16100E77" w14:textId="77777777" w:rsidTr="00D57EF6">
        <w:trPr>
          <w:trHeight w:val="719"/>
        </w:trPr>
        <w:tc>
          <w:tcPr>
            <w:tcW w:w="2208" w:type="dxa"/>
          </w:tcPr>
          <w:p w14:paraId="3F5A2F58" w14:textId="77777777" w:rsidR="00421238" w:rsidRPr="00842AD8" w:rsidRDefault="00421238"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Nazwa zadania</w:t>
            </w:r>
          </w:p>
        </w:tc>
        <w:tc>
          <w:tcPr>
            <w:tcW w:w="1042" w:type="dxa"/>
          </w:tcPr>
          <w:p w14:paraId="01D71266" w14:textId="77777777" w:rsidR="00421238" w:rsidRPr="00842AD8" w:rsidRDefault="00421238"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tcPr>
          <w:p w14:paraId="6613E9F0" w14:textId="77777777" w:rsidR="0042123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6171361D" w14:textId="77777777" w:rsidR="00B80178" w:rsidRDefault="00B8017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Zaleca się, aby:</w:t>
            </w:r>
          </w:p>
          <w:p w14:paraId="02CC40F2" w14:textId="0BFB8137"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sidRPr="00B80178">
              <w:rPr>
                <w:rFonts w:ascii="Open Sans Light" w:hAnsi="Open Sans Light" w:cstheme="minorHAnsi"/>
                <w:sz w:val="20"/>
                <w:szCs w:val="20"/>
              </w:rPr>
              <w:t xml:space="preserve">nazwa </w:t>
            </w:r>
            <w:r>
              <w:rPr>
                <w:rFonts w:ascii="Open Sans Light" w:hAnsi="Open Sans Light" w:cstheme="minorHAnsi"/>
                <w:sz w:val="20"/>
                <w:szCs w:val="20"/>
              </w:rPr>
              <w:t xml:space="preserve">zadania </w:t>
            </w:r>
            <w:r w:rsidRPr="00B80178">
              <w:rPr>
                <w:rFonts w:ascii="Open Sans Light" w:hAnsi="Open Sans Light" w:cstheme="minorHAnsi"/>
                <w:sz w:val="20"/>
                <w:szCs w:val="20"/>
              </w:rPr>
              <w:t xml:space="preserve">była zwięzła i umożliwiała identyfikację zakresu </w:t>
            </w:r>
            <w:r>
              <w:rPr>
                <w:rFonts w:ascii="Open Sans Light" w:hAnsi="Open Sans Light" w:cstheme="minorHAnsi"/>
                <w:sz w:val="20"/>
                <w:szCs w:val="20"/>
              </w:rPr>
              <w:t>rzeczowego</w:t>
            </w:r>
            <w:r w:rsidRPr="00B80178">
              <w:rPr>
                <w:rFonts w:ascii="Open Sans Light" w:hAnsi="Open Sans Light" w:cstheme="minorHAnsi"/>
                <w:sz w:val="20"/>
                <w:szCs w:val="20"/>
              </w:rPr>
              <w:t>,</w:t>
            </w:r>
          </w:p>
          <w:p w14:paraId="41347F9A" w14:textId="2B163DFD"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Pr>
                <w:rFonts w:ascii="Open Sans Light" w:hAnsi="Open Sans Light" w:cstheme="minorHAnsi"/>
                <w:sz w:val="20"/>
                <w:szCs w:val="20"/>
              </w:rPr>
              <w:t>w pierwszej kolejności wprowadzić zadania obejmujące roboty budowlane/usługi/dostawy, a w dalszej kolejności zadania związane z nadzorem inwestorskim, działaniami informacyjno-promocyjnymi,</w:t>
            </w:r>
            <w:r w:rsidR="00081FC5">
              <w:rPr>
                <w:rFonts w:ascii="Open Sans Light" w:hAnsi="Open Sans Light" w:cstheme="minorHAnsi"/>
                <w:sz w:val="20"/>
                <w:szCs w:val="20"/>
              </w:rPr>
              <w:t xml:space="preserve"> działaniami edukacyjnymi,</w:t>
            </w:r>
            <w:r>
              <w:rPr>
                <w:rFonts w:ascii="Open Sans Light" w:hAnsi="Open Sans Light" w:cstheme="minorHAnsi"/>
                <w:sz w:val="20"/>
                <w:szCs w:val="20"/>
              </w:rPr>
              <w:t xml:space="preserve"> itp. </w:t>
            </w:r>
          </w:p>
        </w:tc>
      </w:tr>
      <w:tr w:rsidR="00D57EF6" w:rsidRPr="004032E4" w14:paraId="45843D23" w14:textId="77777777" w:rsidTr="00D57EF6">
        <w:trPr>
          <w:trHeight w:val="719"/>
        </w:trPr>
        <w:tc>
          <w:tcPr>
            <w:tcW w:w="2208" w:type="dxa"/>
          </w:tcPr>
          <w:p w14:paraId="0107A4B4"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Opis i uzasadnienie zadania</w:t>
            </w:r>
          </w:p>
        </w:tc>
        <w:tc>
          <w:tcPr>
            <w:tcW w:w="1042" w:type="dxa"/>
          </w:tcPr>
          <w:p w14:paraId="1D464D15"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tcPr>
          <w:p w14:paraId="2D07E13E" w14:textId="77777777" w:rsidR="00D57EF6" w:rsidRPr="00842AD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2258D8DC" w14:textId="0FE97F15" w:rsidR="00D57EF6" w:rsidRPr="00842AD8" w:rsidRDefault="002E7247"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przypadku, gdy w ramach projektu przewiduje się pozyskanie środków trwałych w formie innej, niż zakup (np. amortyzacja, leasing)</w:t>
            </w:r>
            <w:r w:rsidR="00DC6151">
              <w:rPr>
                <w:rFonts w:ascii="Open Sans Light" w:hAnsi="Open Sans Light" w:cstheme="minorHAnsi"/>
                <w:sz w:val="20"/>
                <w:szCs w:val="20"/>
              </w:rPr>
              <w:t>,</w:t>
            </w:r>
            <w:r w:rsidRPr="00842AD8">
              <w:rPr>
                <w:rFonts w:ascii="Open Sans Light" w:hAnsi="Open Sans Light" w:cstheme="minorHAnsi"/>
                <w:sz w:val="20"/>
                <w:szCs w:val="20"/>
              </w:rPr>
              <w:t xml:space="preserve"> wymagane jest dodatkowe uzasadnienie.</w:t>
            </w:r>
          </w:p>
        </w:tc>
      </w:tr>
    </w:tbl>
    <w:p w14:paraId="29A9CB06" w14:textId="495C42A9" w:rsidR="00115C07" w:rsidRPr="00842AD8" w:rsidRDefault="00115C07" w:rsidP="000212C7">
      <w:pPr>
        <w:spacing w:after="120" w:line="276" w:lineRule="auto"/>
        <w:rPr>
          <w:rFonts w:ascii="Open Sans Light" w:hAnsi="Open Sans Light"/>
        </w:rPr>
      </w:pPr>
      <w:r w:rsidRPr="00842AD8">
        <w:rPr>
          <w:rFonts w:ascii="Open Sans Light" w:hAnsi="Open Sans Light"/>
        </w:rPr>
        <w:t>Do wniosku należy dołączyć jako Załącznik 3 wykres Gantta, w którym zostaną wyszczególnione główne rodzaje prac w ramach projektu. Nazwy poszczególnych pozycji wskazanych w wykresie Gantta powinny być tożsame z nazwami zadań wymienionymi w sekcji D.</w:t>
      </w:r>
    </w:p>
    <w:p w14:paraId="1E7997DF" w14:textId="36AD1921" w:rsidR="00976954" w:rsidRPr="00842AD8" w:rsidRDefault="00246496" w:rsidP="000212C7">
      <w:pPr>
        <w:pStyle w:val="Nagwek3"/>
        <w:spacing w:before="360" w:after="120" w:line="276" w:lineRule="auto"/>
        <w:rPr>
          <w:rFonts w:ascii="Open Sans Light" w:hAnsi="Open Sans Light"/>
        </w:rPr>
      </w:pPr>
      <w:bookmarkStart w:id="15" w:name="_Toc187330141"/>
      <w:r w:rsidRPr="00842AD8">
        <w:rPr>
          <w:rFonts w:ascii="Open Sans Light" w:hAnsi="Open Sans Light"/>
        </w:rPr>
        <w:lastRenderedPageBreak/>
        <w:t>2.2.5</w:t>
      </w:r>
      <w:r w:rsidRPr="00842AD8">
        <w:rPr>
          <w:rFonts w:ascii="Open Sans Light" w:hAnsi="Open Sans Light"/>
        </w:rPr>
        <w:tab/>
      </w:r>
      <w:r w:rsidR="00976954" w:rsidRPr="00842AD8">
        <w:rPr>
          <w:rFonts w:ascii="Open Sans Light" w:hAnsi="Open Sans Light"/>
        </w:rPr>
        <w:t>Sekcja E – Budżet projektu</w:t>
      </w:r>
      <w:bookmarkEnd w:id="15"/>
    </w:p>
    <w:p w14:paraId="69C63A82" w14:textId="737628E1" w:rsidR="00F1337C" w:rsidRPr="00842AD8" w:rsidRDefault="00976954" w:rsidP="000212C7">
      <w:pPr>
        <w:keepNext/>
        <w:spacing w:after="120" w:line="276" w:lineRule="auto"/>
        <w:rPr>
          <w:rFonts w:ascii="Open Sans Light" w:hAnsi="Open Sans Light"/>
        </w:rPr>
      </w:pPr>
      <w:r w:rsidRPr="00842AD8">
        <w:rPr>
          <w:rFonts w:ascii="Open Sans Light" w:hAnsi="Open Sans Light"/>
        </w:rPr>
        <w:t>W pierw</w:t>
      </w:r>
      <w:r w:rsidR="00371793" w:rsidRPr="00842AD8">
        <w:rPr>
          <w:rFonts w:ascii="Open Sans Light" w:hAnsi="Open Sans Light"/>
        </w:rPr>
        <w:t xml:space="preserve">szej kolejności prosimy w </w:t>
      </w:r>
      <w:r w:rsidRPr="00842AD8">
        <w:rPr>
          <w:rFonts w:ascii="Open Sans Light" w:hAnsi="Open Sans Light"/>
        </w:rPr>
        <w:t xml:space="preserve">zapoznanie się z pkt 1.2.5. Sekcja E </w:t>
      </w:r>
      <w:r w:rsidRPr="00842AD8">
        <w:rPr>
          <w:rFonts w:ascii="Open Sans Light" w:hAnsi="Open Sans Light"/>
          <w:i/>
        </w:rPr>
        <w:t xml:space="preserve">Budżet projektu </w:t>
      </w:r>
      <w:r w:rsidRPr="00842AD8">
        <w:rPr>
          <w:rFonts w:ascii="Open Sans Light" w:hAnsi="Open Sans Light"/>
        </w:rPr>
        <w:t>w</w:t>
      </w:r>
      <w:r w:rsidR="00B6361B">
        <w:rPr>
          <w:rFonts w:ascii="Open Sans Light" w:hAnsi="Open Sans Light"/>
        </w:rPr>
        <w:t> </w:t>
      </w:r>
      <w:r w:rsidRPr="00842AD8">
        <w:rPr>
          <w:rFonts w:ascii="Open Sans Light" w:hAnsi="Open Sans Light"/>
        </w:rPr>
        <w:t>Instrukcji użytkownika Aplikacji WOD2021.</w:t>
      </w:r>
    </w:p>
    <w:p w14:paraId="39C40C72" w14:textId="170B37A0" w:rsidR="00976954" w:rsidRDefault="00F1337C" w:rsidP="000212C7">
      <w:pPr>
        <w:keepNext/>
        <w:spacing w:after="120" w:line="276" w:lineRule="auto"/>
        <w:rPr>
          <w:rFonts w:ascii="Open Sans Light" w:hAnsi="Open Sans Light"/>
        </w:rPr>
      </w:pPr>
      <w:r w:rsidRPr="00842AD8">
        <w:rPr>
          <w:rFonts w:ascii="Open Sans Light" w:hAnsi="Open Sans Light"/>
        </w:rPr>
        <w:t>W celu prawidłowego określenia kosztów kwalifikowanych w projekcie rekomendujemy zapoznanie się z z</w:t>
      </w:r>
      <w:r w:rsidR="006B38C6" w:rsidRPr="00842AD8">
        <w:rPr>
          <w:rFonts w:ascii="Open Sans Light" w:hAnsi="Open Sans Light"/>
        </w:rPr>
        <w:t>ałącznikiem do Regulaminu wyboru projektów</w:t>
      </w:r>
      <w:r w:rsidRPr="00842AD8">
        <w:rPr>
          <w:rFonts w:ascii="Open Sans Light" w:hAnsi="Open Sans Light"/>
        </w:rPr>
        <w:t xml:space="preserve"> pn. </w:t>
      </w:r>
      <w:r w:rsidRPr="00834ED9">
        <w:rPr>
          <w:rFonts w:ascii="Open Sans Light" w:hAnsi="Open Sans Light"/>
          <w:i/>
        </w:rPr>
        <w:t>Dodatkowe warunki dotyczące kwalifikowalności w uzupełnieniu do Wytycznych dotyczących kwalifikowalności wydatków na lata 2021-2027</w:t>
      </w:r>
      <w:r w:rsidR="00D0683E" w:rsidRPr="00834ED9">
        <w:rPr>
          <w:rFonts w:ascii="Open Sans Light" w:hAnsi="Open Sans Light"/>
          <w:i/>
        </w:rPr>
        <w:t xml:space="preserve"> (załącznik nr 8)</w:t>
      </w:r>
      <w:r w:rsidR="00354B8E" w:rsidRPr="00834ED9">
        <w:rPr>
          <w:rFonts w:ascii="Open Sans Light" w:hAnsi="Open Sans Light"/>
          <w:i/>
        </w:rPr>
        <w:t xml:space="preserve"> </w:t>
      </w:r>
      <w:r w:rsidR="00354B8E" w:rsidRPr="00834ED9">
        <w:rPr>
          <w:rFonts w:ascii="Open Sans Light" w:hAnsi="Open Sans Light"/>
          <w:iCs/>
        </w:rPr>
        <w:t>oraz</w:t>
      </w:r>
      <w:r w:rsidR="00354B8E" w:rsidRPr="00834ED9">
        <w:rPr>
          <w:rFonts w:ascii="Open Sans Light" w:hAnsi="Open Sans Light"/>
          <w:i/>
        </w:rPr>
        <w:t xml:space="preserve"> Katalogiem kosztów bezpośrednich</w:t>
      </w:r>
      <w:r w:rsidR="00D0683E" w:rsidRPr="00834ED9">
        <w:rPr>
          <w:rFonts w:ascii="Open Sans Light" w:hAnsi="Open Sans Light"/>
        </w:rPr>
        <w:t xml:space="preserve"> (załącznik nr 11)</w:t>
      </w:r>
    </w:p>
    <w:p w14:paraId="2B8647BA" w14:textId="58EC8675" w:rsidR="00882843" w:rsidRPr="00842AD8" w:rsidRDefault="00882843" w:rsidP="000212C7">
      <w:pPr>
        <w:keepNext/>
        <w:spacing w:after="120" w:line="276" w:lineRule="auto"/>
        <w:rPr>
          <w:rFonts w:ascii="Open Sans Light" w:hAnsi="Open Sans Light"/>
        </w:rPr>
      </w:pPr>
      <w:r w:rsidRPr="00882843">
        <w:rPr>
          <w:rFonts w:ascii="Open Sans Light" w:hAnsi="Open Sans Light"/>
        </w:rPr>
        <w:t xml:space="preserve">Wnioskodawca ma możliwość uwzględniania rezerwy na nieprzewidziane wydatki (tzw. rezerwa inwestycyjna), ale z zastrzeżeniem, że maksymalna jej wartość nie może przekraczać 15% całkowitych nakładów inwestycyjnych oraz z zastrzeżeniem, że </w:t>
      </w:r>
      <w:r>
        <w:rPr>
          <w:rFonts w:ascii="Open Sans Light" w:hAnsi="Open Sans Light"/>
        </w:rPr>
        <w:t>w rozdziale 12 SW zostanie przedstawiona</w:t>
      </w:r>
      <w:r w:rsidRPr="00882843">
        <w:rPr>
          <w:rFonts w:ascii="Open Sans Light" w:hAnsi="Open Sans Light"/>
        </w:rPr>
        <w:t xml:space="preserve"> szczegółowa analiza ryzyka, uzasadniająca utworzenie rezerwy.</w:t>
      </w:r>
      <w:r>
        <w:rPr>
          <w:rFonts w:ascii="Open Sans Light" w:hAnsi="Open Sans Light"/>
        </w:rPr>
        <w:t xml:space="preserve"> </w:t>
      </w:r>
      <w:r w:rsidRPr="00882843">
        <w:rPr>
          <w:rFonts w:ascii="Open Sans Light" w:hAnsi="Open Sans Light"/>
        </w:rPr>
        <w:t>Całkowity koszt projektu/inwestycji obejmuje wydatki kwalifikowalne i niekwalifikowalne, o których mowa w Wytycznych dotyczących zagadnień związanych z przygotowaniem projektów inwestycyjnych, w tym hybrydowych na lata 2021-2027.</w:t>
      </w:r>
    </w:p>
    <w:p w14:paraId="311E415D" w14:textId="77777777" w:rsidR="00976954" w:rsidRPr="00842AD8" w:rsidRDefault="00976954" w:rsidP="000212C7">
      <w:pPr>
        <w:keepNext/>
        <w:spacing w:after="120" w:line="276" w:lineRule="auto"/>
        <w:rPr>
          <w:rFonts w:ascii="Open Sans Light" w:hAnsi="Open Sans Light"/>
        </w:rPr>
      </w:pPr>
      <w:r w:rsidRPr="00842AD8">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E wniosku o dofinansowanie - Budżet projektu"/>
        <w:tblDescription w:val="Tabela objaśniająca sposób wypełnienia sekcji E wniosku o dofinansowanie"/>
      </w:tblPr>
      <w:tblGrid>
        <w:gridCol w:w="2195"/>
        <w:gridCol w:w="1143"/>
        <w:gridCol w:w="5724"/>
      </w:tblGrid>
      <w:tr w:rsidR="00976954" w:rsidRPr="004032E4" w14:paraId="200AB8EE" w14:textId="77777777" w:rsidTr="005B4364">
        <w:trPr>
          <w:trHeight w:val="719"/>
          <w:tblHeader/>
        </w:trPr>
        <w:tc>
          <w:tcPr>
            <w:tcW w:w="2195" w:type="dxa"/>
            <w:vAlign w:val="center"/>
          </w:tcPr>
          <w:p w14:paraId="70BE5F5A"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143" w:type="dxa"/>
            <w:vAlign w:val="center"/>
          </w:tcPr>
          <w:p w14:paraId="525D0657"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724" w:type="dxa"/>
            <w:vAlign w:val="center"/>
          </w:tcPr>
          <w:p w14:paraId="55C9212E"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76954" w:rsidRPr="004032E4" w14:paraId="49E1FCD0" w14:textId="77777777" w:rsidTr="005B4364">
        <w:trPr>
          <w:trHeight w:val="719"/>
        </w:trPr>
        <w:tc>
          <w:tcPr>
            <w:tcW w:w="2195" w:type="dxa"/>
            <w:shd w:val="clear" w:color="auto" w:fill="D9D9D9" w:themeFill="background1" w:themeFillShade="D9"/>
          </w:tcPr>
          <w:p w14:paraId="5665466B" w14:textId="77777777" w:rsidR="00976954" w:rsidRPr="00842AD8" w:rsidRDefault="00BC58B9"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Lista pozycji budżetu</w:t>
            </w:r>
          </w:p>
        </w:tc>
        <w:tc>
          <w:tcPr>
            <w:tcW w:w="1143" w:type="dxa"/>
            <w:shd w:val="clear" w:color="auto" w:fill="D9D9D9" w:themeFill="background1" w:themeFillShade="D9"/>
          </w:tcPr>
          <w:p w14:paraId="064B6D69" w14:textId="77777777" w:rsidR="00976954"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lista obiektów</w:t>
            </w:r>
          </w:p>
        </w:tc>
        <w:tc>
          <w:tcPr>
            <w:tcW w:w="5724" w:type="dxa"/>
            <w:shd w:val="clear" w:color="auto" w:fill="D9D9D9" w:themeFill="background1" w:themeFillShade="D9"/>
          </w:tcPr>
          <w:p w14:paraId="22AFB5E6" w14:textId="116D890B" w:rsidR="00976954" w:rsidRPr="00842AD8" w:rsidRDefault="00976954" w:rsidP="000212C7">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9E1472" w:rsidRPr="004032E4" w14:paraId="4AEECB72" w14:textId="77777777" w:rsidTr="005B4364">
        <w:trPr>
          <w:trHeight w:val="719"/>
        </w:trPr>
        <w:tc>
          <w:tcPr>
            <w:tcW w:w="2195" w:type="dxa"/>
          </w:tcPr>
          <w:p w14:paraId="71537A3C" w14:textId="3C1556D5"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Nazwa zadania</w:t>
            </w:r>
          </w:p>
        </w:tc>
        <w:tc>
          <w:tcPr>
            <w:tcW w:w="1143" w:type="dxa"/>
          </w:tcPr>
          <w:p w14:paraId="2A854762" w14:textId="2C097C3B"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tcPr>
          <w:p w14:paraId="0EC70C50" w14:textId="77777777" w:rsidR="009E1472" w:rsidRPr="00842AD8" w:rsidRDefault="009E1472" w:rsidP="009E1472">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5610508B" w14:textId="77777777" w:rsidR="009E1472" w:rsidRPr="00842AD8" w:rsidRDefault="009E1472" w:rsidP="000212C7">
            <w:pPr>
              <w:spacing w:after="120" w:line="276" w:lineRule="auto"/>
              <w:rPr>
                <w:rFonts w:ascii="Open Sans Light" w:hAnsi="Open Sans Light" w:cstheme="minorHAnsi"/>
                <w:i/>
                <w:sz w:val="20"/>
                <w:szCs w:val="20"/>
              </w:rPr>
            </w:pPr>
          </w:p>
        </w:tc>
      </w:tr>
      <w:tr w:rsidR="009E1472" w:rsidRPr="004032E4" w14:paraId="76DEB26C" w14:textId="77777777" w:rsidTr="009E1472">
        <w:trPr>
          <w:trHeight w:val="719"/>
        </w:trPr>
        <w:tc>
          <w:tcPr>
            <w:tcW w:w="2195" w:type="dxa"/>
          </w:tcPr>
          <w:p w14:paraId="3826D883"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Wydatki ogółem </w:t>
            </w:r>
          </w:p>
        </w:tc>
        <w:tc>
          <w:tcPr>
            <w:tcW w:w="1143" w:type="dxa"/>
          </w:tcPr>
          <w:p w14:paraId="454CF587"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34741103"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63BD792D"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415C6B2B" w14:textId="77777777" w:rsidTr="009E1472">
        <w:trPr>
          <w:trHeight w:val="719"/>
        </w:trPr>
        <w:tc>
          <w:tcPr>
            <w:tcW w:w="2195" w:type="dxa"/>
          </w:tcPr>
          <w:p w14:paraId="586FDBD5"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tcPr>
          <w:p w14:paraId="56516B4B"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0C8E1230"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6A756A50" w14:textId="77777777" w:rsidTr="009E1472">
        <w:trPr>
          <w:trHeight w:val="719"/>
        </w:trPr>
        <w:tc>
          <w:tcPr>
            <w:tcW w:w="2195" w:type="dxa"/>
          </w:tcPr>
          <w:p w14:paraId="11881F2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tcPr>
          <w:p w14:paraId="2E1FB61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11988C09"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440F14A"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W działaniu FENX.01.03 maksymalny poziom dofinansowania z Funduszu Spójności może wynieść do 70% wydatków 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697C8BC1" w14:textId="77777777" w:rsidTr="005B4364">
        <w:trPr>
          <w:trHeight w:val="719"/>
        </w:trPr>
        <w:tc>
          <w:tcPr>
            <w:tcW w:w="2195" w:type="dxa"/>
          </w:tcPr>
          <w:p w14:paraId="7DACA39B"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Uproszczona metoda rozliczania</w:t>
            </w:r>
          </w:p>
        </w:tc>
        <w:tc>
          <w:tcPr>
            <w:tcW w:w="1143" w:type="dxa"/>
          </w:tcPr>
          <w:p w14:paraId="630D6EA9"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724" w:type="dxa"/>
          </w:tcPr>
          <w:p w14:paraId="064A1B2A" w14:textId="77777777" w:rsidR="00F1337C" w:rsidRPr="00842AD8" w:rsidRDefault="00F1337C"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7DC03CD8" w14:textId="75AF3C1A" w:rsidR="008F5BED" w:rsidRDefault="00F1337C"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W działaniu FENX.01.03 uproszczona metoda rozliczania dotyczy kategorii kosztów</w:t>
            </w:r>
            <w:r w:rsidR="008F5BED">
              <w:rPr>
                <w:rFonts w:ascii="Open Sans Light" w:hAnsi="Open Sans Light" w:cstheme="minorHAnsi"/>
                <w:sz w:val="20"/>
                <w:szCs w:val="20"/>
              </w:rPr>
              <w:t>, które nie mogą stanowić kosztów bez</w:t>
            </w:r>
            <w:r w:rsidRPr="0099244D">
              <w:rPr>
                <w:rFonts w:ascii="Open Sans Light" w:hAnsi="Open Sans Light" w:cstheme="minorHAnsi"/>
                <w:sz w:val="20"/>
                <w:szCs w:val="20"/>
              </w:rPr>
              <w:t xml:space="preserve">pośrednich zgodnie z Katalogiem kosztów </w:t>
            </w:r>
            <w:r w:rsidR="008F5BED">
              <w:rPr>
                <w:rFonts w:ascii="Open Sans Light" w:hAnsi="Open Sans Light" w:cstheme="minorHAnsi"/>
                <w:sz w:val="20"/>
                <w:szCs w:val="20"/>
              </w:rPr>
              <w:t>bez</w:t>
            </w:r>
            <w:r w:rsidRPr="0099244D">
              <w:rPr>
                <w:rFonts w:ascii="Open Sans Light" w:hAnsi="Open Sans Light" w:cstheme="minorHAnsi"/>
                <w:sz w:val="20"/>
                <w:szCs w:val="20"/>
              </w:rPr>
              <w:t xml:space="preserve">pośrednich stanowiącym załącznik </w:t>
            </w:r>
            <w:r w:rsidR="00425D2F" w:rsidRPr="00BD2B85">
              <w:rPr>
                <w:rFonts w:ascii="Open Sans Light" w:hAnsi="Open Sans Light" w:cstheme="minorHAnsi"/>
                <w:sz w:val="20"/>
                <w:szCs w:val="20"/>
              </w:rPr>
              <w:t>do Regulaminu wyboru projektów).</w:t>
            </w:r>
            <w:r w:rsidR="00425D2F" w:rsidRPr="00842AD8">
              <w:rPr>
                <w:rFonts w:ascii="Open Sans Light" w:hAnsi="Open Sans Light" w:cstheme="minorHAnsi"/>
                <w:sz w:val="20"/>
                <w:szCs w:val="20"/>
              </w:rPr>
              <w:t xml:space="preserve"> </w:t>
            </w:r>
          </w:p>
          <w:p w14:paraId="155B4541" w14:textId="59BE89FB" w:rsidR="00BC58B9" w:rsidRPr="00842AD8" w:rsidRDefault="00425D2F" w:rsidP="000212C7">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 xml:space="preserve">Koszty pośrednie powinny </w:t>
            </w:r>
            <w:r w:rsidR="007A4204" w:rsidRPr="00842AD8">
              <w:rPr>
                <w:rFonts w:ascii="Open Sans Light" w:hAnsi="Open Sans Light" w:cstheme="minorHAnsi"/>
                <w:b/>
                <w:sz w:val="20"/>
                <w:szCs w:val="20"/>
              </w:rPr>
              <w:t xml:space="preserve">zostać wpisane jako </w:t>
            </w:r>
            <w:r w:rsidRPr="00842AD8">
              <w:rPr>
                <w:rFonts w:ascii="Open Sans Light" w:hAnsi="Open Sans Light" w:cstheme="minorHAnsi"/>
                <w:b/>
                <w:sz w:val="20"/>
                <w:szCs w:val="20"/>
              </w:rPr>
              <w:t>ostatni</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pozycj</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budżetu</w:t>
            </w:r>
            <w:r w:rsidRPr="00842AD8">
              <w:rPr>
                <w:rFonts w:ascii="Open Sans Light" w:hAnsi="Open Sans Light" w:cstheme="minorHAnsi"/>
                <w:sz w:val="20"/>
                <w:szCs w:val="20"/>
              </w:rPr>
              <w:t>.</w:t>
            </w:r>
          </w:p>
        </w:tc>
      </w:tr>
      <w:tr w:rsidR="00BC58B9" w:rsidRPr="004032E4" w14:paraId="1CEAC8D0" w14:textId="77777777" w:rsidTr="005B4364">
        <w:trPr>
          <w:trHeight w:val="719"/>
        </w:trPr>
        <w:tc>
          <w:tcPr>
            <w:tcW w:w="2195" w:type="dxa"/>
          </w:tcPr>
          <w:p w14:paraId="3352FF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lastRenderedPageBreak/>
              <w:t>Nazwa kosztu</w:t>
            </w:r>
          </w:p>
        </w:tc>
        <w:tc>
          <w:tcPr>
            <w:tcW w:w="1143" w:type="dxa"/>
          </w:tcPr>
          <w:p w14:paraId="1216406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tekstowe</w:t>
            </w:r>
          </w:p>
        </w:tc>
        <w:tc>
          <w:tcPr>
            <w:tcW w:w="5724" w:type="dxa"/>
          </w:tcPr>
          <w:p w14:paraId="7AB2155F" w14:textId="45BAB1D3"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621998D5" w14:textId="77777777" w:rsidTr="00976D4C">
        <w:trPr>
          <w:trHeight w:val="719"/>
        </w:trPr>
        <w:tc>
          <w:tcPr>
            <w:tcW w:w="2195" w:type="dxa"/>
          </w:tcPr>
          <w:p w14:paraId="669015E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Rodzaj ryczałtu</w:t>
            </w:r>
          </w:p>
        </w:tc>
        <w:tc>
          <w:tcPr>
            <w:tcW w:w="1143" w:type="dxa"/>
          </w:tcPr>
          <w:p w14:paraId="40A5388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tcPr>
          <w:p w14:paraId="1D766551"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działaniu FENX.01.03 należy wybrać wartość „stawka ryczałtowa”.</w:t>
            </w:r>
          </w:p>
        </w:tc>
      </w:tr>
      <w:tr w:rsidR="009E1472" w:rsidRPr="004032E4" w14:paraId="66843669" w14:textId="77777777" w:rsidTr="00976D4C">
        <w:trPr>
          <w:trHeight w:val="719"/>
        </w:trPr>
        <w:tc>
          <w:tcPr>
            <w:tcW w:w="2195" w:type="dxa"/>
          </w:tcPr>
          <w:p w14:paraId="737038D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Stawka ryczałtowa</w:t>
            </w:r>
          </w:p>
        </w:tc>
        <w:tc>
          <w:tcPr>
            <w:tcW w:w="1143" w:type="dxa"/>
          </w:tcPr>
          <w:p w14:paraId="3342AED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203A09E8" w14:textId="77777777" w:rsidR="009E147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Przyjęta na potrzeby naboru stawka ryczałtowa</w:t>
            </w:r>
            <w:r w:rsidRPr="007D5DEC">
              <w:rPr>
                <w:rFonts w:ascii="Open Sans Light" w:hAnsi="Open Sans Light" w:cstheme="minorHAnsi"/>
                <w:sz w:val="20"/>
                <w:szCs w:val="20"/>
              </w:rPr>
              <w:t xml:space="preserve"> dla kosztów pośrednich wynosi </w:t>
            </w:r>
            <w:r>
              <w:rPr>
                <w:rFonts w:ascii="Open Sans Light" w:hAnsi="Open Sans Light" w:cstheme="minorHAnsi"/>
                <w:sz w:val="20"/>
                <w:szCs w:val="20"/>
              </w:rPr>
              <w:t>4</w:t>
            </w:r>
            <w:r w:rsidRPr="007D5DEC">
              <w:rPr>
                <w:rFonts w:ascii="Open Sans Light" w:hAnsi="Open Sans Light" w:cstheme="minorHAnsi"/>
                <w:sz w:val="20"/>
                <w:szCs w:val="20"/>
              </w:rPr>
              <w:t>,00 % kosztów bezpośrednich.</w:t>
            </w:r>
          </w:p>
          <w:p w14:paraId="6D9ACBAA" w14:textId="77777777" w:rsidR="009E1472" w:rsidRPr="007D5DEC" w:rsidRDefault="009E1472" w:rsidP="00976D4C">
            <w:pPr>
              <w:spacing w:after="120" w:line="276" w:lineRule="auto"/>
              <w:rPr>
                <w:rFonts w:ascii="Open Sans Light" w:hAnsi="Open Sans Light" w:cstheme="minorHAnsi"/>
                <w:sz w:val="20"/>
                <w:szCs w:val="20"/>
              </w:rPr>
            </w:pPr>
          </w:p>
        </w:tc>
      </w:tr>
      <w:tr w:rsidR="009E1472" w:rsidRPr="004032E4" w14:paraId="6F3854D4" w14:textId="77777777" w:rsidTr="00976D4C">
        <w:trPr>
          <w:trHeight w:val="719"/>
        </w:trPr>
        <w:tc>
          <w:tcPr>
            <w:tcW w:w="2195" w:type="dxa"/>
          </w:tcPr>
          <w:p w14:paraId="0B091D5E" w14:textId="33A1A1C5"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Wysokość staw</w:t>
            </w:r>
            <w:r>
              <w:rPr>
                <w:rFonts w:ascii="Open Sans Light" w:hAnsi="Open Sans Light" w:cstheme="minorHAnsi"/>
                <w:sz w:val="20"/>
                <w:szCs w:val="20"/>
              </w:rPr>
              <w:t>ek</w:t>
            </w:r>
          </w:p>
        </w:tc>
        <w:tc>
          <w:tcPr>
            <w:tcW w:w="1143" w:type="dxa"/>
          </w:tcPr>
          <w:p w14:paraId="77B847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39D28E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9E1472" w:rsidRPr="004032E4" w14:paraId="63EA6BD7" w14:textId="77777777" w:rsidTr="00976D4C">
        <w:trPr>
          <w:trHeight w:val="719"/>
        </w:trPr>
        <w:tc>
          <w:tcPr>
            <w:tcW w:w="2195" w:type="dxa"/>
          </w:tcPr>
          <w:p w14:paraId="5F1B3A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Ilość stawek</w:t>
            </w:r>
          </w:p>
        </w:tc>
        <w:tc>
          <w:tcPr>
            <w:tcW w:w="1143" w:type="dxa"/>
          </w:tcPr>
          <w:p w14:paraId="32A15471"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2312F24"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C58B9" w:rsidRPr="004032E4" w14:paraId="3C62F9E4" w14:textId="77777777" w:rsidTr="005B4364">
        <w:trPr>
          <w:trHeight w:val="719"/>
        </w:trPr>
        <w:tc>
          <w:tcPr>
            <w:tcW w:w="2195" w:type="dxa"/>
          </w:tcPr>
          <w:p w14:paraId="76268B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Realizator</w:t>
            </w:r>
          </w:p>
        </w:tc>
        <w:tc>
          <w:tcPr>
            <w:tcW w:w="1143" w:type="dxa"/>
          </w:tcPr>
          <w:p w14:paraId="3FB85510"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tcPr>
          <w:p w14:paraId="1DA41FC1" w14:textId="3F77B240"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17A49AF1" w14:textId="77777777" w:rsidTr="00976D4C">
        <w:trPr>
          <w:trHeight w:val="719"/>
        </w:trPr>
        <w:tc>
          <w:tcPr>
            <w:tcW w:w="2195" w:type="dxa"/>
          </w:tcPr>
          <w:p w14:paraId="09C135A5"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Kategoria kosztów</w:t>
            </w:r>
          </w:p>
        </w:tc>
        <w:tc>
          <w:tcPr>
            <w:tcW w:w="1143" w:type="dxa"/>
          </w:tcPr>
          <w:p w14:paraId="5433BA08"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tcPr>
          <w:p w14:paraId="5F749C7F"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i/>
                <w:sz w:val="20"/>
                <w:szCs w:val="20"/>
              </w:rPr>
              <w:t>Według Instrukcji użytkownika Aplikacji WOD2021</w:t>
            </w:r>
          </w:p>
        </w:tc>
      </w:tr>
      <w:tr w:rsidR="009E1472" w:rsidRPr="004032E4" w14:paraId="519F3B84" w14:textId="77777777" w:rsidTr="00976D4C">
        <w:trPr>
          <w:trHeight w:val="719"/>
        </w:trPr>
        <w:tc>
          <w:tcPr>
            <w:tcW w:w="2195" w:type="dxa"/>
          </w:tcPr>
          <w:p w14:paraId="66DBE91A" w14:textId="75F08E64" w:rsidR="009E1472" w:rsidRPr="007D5DEC"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Wartość</w:t>
            </w:r>
            <w:r w:rsidRPr="007D5DEC">
              <w:rPr>
                <w:rFonts w:ascii="Open Sans Light" w:hAnsi="Open Sans Light" w:cstheme="minorHAnsi"/>
                <w:sz w:val="20"/>
                <w:szCs w:val="20"/>
              </w:rPr>
              <w:t xml:space="preserve"> ogółem </w:t>
            </w:r>
          </w:p>
        </w:tc>
        <w:tc>
          <w:tcPr>
            <w:tcW w:w="1143" w:type="dxa"/>
          </w:tcPr>
          <w:p w14:paraId="1D8A76F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6401D5FD"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357B2DF7"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52FC2065" w14:textId="77777777" w:rsidTr="00976D4C">
        <w:trPr>
          <w:trHeight w:val="719"/>
        </w:trPr>
        <w:tc>
          <w:tcPr>
            <w:tcW w:w="2195" w:type="dxa"/>
          </w:tcPr>
          <w:p w14:paraId="64BB082C"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tcPr>
          <w:p w14:paraId="76357C4A"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CEE09D5"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2F20BE86" w14:textId="77777777" w:rsidTr="00976D4C">
        <w:trPr>
          <w:trHeight w:val="719"/>
        </w:trPr>
        <w:tc>
          <w:tcPr>
            <w:tcW w:w="2195" w:type="dxa"/>
          </w:tcPr>
          <w:p w14:paraId="2D73B1D0"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tcPr>
          <w:p w14:paraId="4A793A59"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4" w:type="dxa"/>
          </w:tcPr>
          <w:p w14:paraId="27C0549B"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lastRenderedPageBreak/>
              <w:t>Według Instrukcji użytkownika Aplikacji WOD2021</w:t>
            </w:r>
          </w:p>
          <w:p w14:paraId="187A83D8"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W działaniu FENX.01.03 maksymalny poziom dofinansowania z Funduszu Spójności może wynieść do 70% wydatków </w:t>
            </w:r>
            <w:r w:rsidRPr="007D5DEC">
              <w:rPr>
                <w:rFonts w:ascii="Open Sans Light" w:hAnsi="Open Sans Light" w:cstheme="minorHAnsi"/>
                <w:sz w:val="20"/>
                <w:szCs w:val="20"/>
              </w:rPr>
              <w:lastRenderedPageBreak/>
              <w:t>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5047969C" w14:textId="77777777" w:rsidTr="005B4364">
        <w:trPr>
          <w:trHeight w:val="719"/>
        </w:trPr>
        <w:tc>
          <w:tcPr>
            <w:tcW w:w="2195" w:type="dxa"/>
          </w:tcPr>
          <w:p w14:paraId="594712CC"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lastRenderedPageBreak/>
              <w:t>Limity</w:t>
            </w:r>
          </w:p>
        </w:tc>
        <w:tc>
          <w:tcPr>
            <w:tcW w:w="1143" w:type="dxa"/>
          </w:tcPr>
          <w:p w14:paraId="16A901A4"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tcPr>
          <w:p w14:paraId="6CB0A8C6" w14:textId="433D1E10" w:rsidR="00BC58B9" w:rsidRPr="00791C82" w:rsidRDefault="00653E0F" w:rsidP="000212C7">
            <w:pPr>
              <w:spacing w:after="120" w:line="276" w:lineRule="auto"/>
              <w:rPr>
                <w:rFonts w:ascii="Open Sans Light" w:hAnsi="Open Sans Light" w:cstheme="minorHAnsi"/>
                <w:sz w:val="20"/>
                <w:szCs w:val="20"/>
              </w:rPr>
            </w:pPr>
            <w:r w:rsidRPr="00791C82">
              <w:rPr>
                <w:rFonts w:ascii="Open Sans Light" w:hAnsi="Open Sans Light" w:cstheme="minorHAnsi"/>
                <w:i/>
                <w:sz w:val="20"/>
                <w:szCs w:val="20"/>
              </w:rPr>
              <w:t>Według Instrukcji użytkownika Aplikacji WOD2021</w:t>
            </w:r>
          </w:p>
        </w:tc>
      </w:tr>
      <w:tr w:rsidR="009E1472" w:rsidRPr="004032E4" w14:paraId="2C9DE7DA" w14:textId="77777777" w:rsidTr="009E1472">
        <w:trPr>
          <w:trHeight w:val="719"/>
        </w:trPr>
        <w:tc>
          <w:tcPr>
            <w:tcW w:w="2195" w:type="dxa"/>
          </w:tcPr>
          <w:p w14:paraId="23CC4D81" w14:textId="3EBA7AE5"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Realizator</w:t>
            </w:r>
          </w:p>
        </w:tc>
        <w:tc>
          <w:tcPr>
            <w:tcW w:w="1143" w:type="dxa"/>
          </w:tcPr>
          <w:p w14:paraId="6FC62082" w14:textId="38616858"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tcPr>
          <w:p w14:paraId="1EDA027B" w14:textId="5938AD8F" w:rsidR="009E1472" w:rsidRPr="00791C82" w:rsidRDefault="009E1472" w:rsidP="000212C7">
            <w:pPr>
              <w:spacing w:after="120" w:line="276" w:lineRule="auto"/>
              <w:rPr>
                <w:rFonts w:ascii="Open Sans Light" w:hAnsi="Open Sans Light" w:cstheme="minorHAnsi"/>
                <w:i/>
                <w:sz w:val="20"/>
                <w:szCs w:val="20"/>
              </w:rPr>
            </w:pPr>
            <w:r w:rsidRPr="00791C82">
              <w:rPr>
                <w:rFonts w:ascii="Open Sans Light" w:hAnsi="Open Sans Light" w:cstheme="minorHAnsi"/>
                <w:i/>
                <w:sz w:val="20"/>
                <w:szCs w:val="20"/>
              </w:rPr>
              <w:t>Według Instrukcji użytkownika Aplikacji WOD2021</w:t>
            </w:r>
          </w:p>
        </w:tc>
      </w:tr>
      <w:tr w:rsidR="00B920CC" w:rsidRPr="004032E4" w14:paraId="7D674F9B" w14:textId="77777777" w:rsidTr="00B920CC">
        <w:trPr>
          <w:trHeight w:val="416"/>
        </w:trPr>
        <w:tc>
          <w:tcPr>
            <w:tcW w:w="9062" w:type="dxa"/>
            <w:gridSpan w:val="3"/>
            <w:shd w:val="clear" w:color="auto" w:fill="BFBFBF" w:themeFill="background1" w:themeFillShade="BF"/>
          </w:tcPr>
          <w:p w14:paraId="650B4BC9" w14:textId="5AC7CBC5" w:rsidR="00B920CC" w:rsidRPr="00791C82" w:rsidRDefault="00B920CC" w:rsidP="000212C7">
            <w:pPr>
              <w:spacing w:after="120" w:line="276" w:lineRule="auto"/>
              <w:rPr>
                <w:rFonts w:ascii="Open Sans Light" w:hAnsi="Open Sans Light" w:cstheme="minorHAnsi"/>
                <w:sz w:val="20"/>
                <w:szCs w:val="20"/>
              </w:rPr>
            </w:pPr>
          </w:p>
        </w:tc>
      </w:tr>
      <w:tr w:rsidR="009E1472" w:rsidRPr="004032E4" w14:paraId="7D604F3F" w14:textId="77777777" w:rsidTr="00976D4C">
        <w:trPr>
          <w:trHeight w:val="416"/>
        </w:trPr>
        <w:tc>
          <w:tcPr>
            <w:tcW w:w="9062" w:type="dxa"/>
            <w:gridSpan w:val="3"/>
            <w:shd w:val="clear" w:color="auto" w:fill="BFBFBF" w:themeFill="background1" w:themeFillShade="BF"/>
          </w:tcPr>
          <w:p w14:paraId="40B5112A" w14:textId="091AA894" w:rsidR="009E1472" w:rsidRPr="00791C8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Wskaźniki dla kwot ryczałtowych – Nie dotyczy</w:t>
            </w:r>
          </w:p>
        </w:tc>
      </w:tr>
    </w:tbl>
    <w:p w14:paraId="1958E547" w14:textId="5B86B90A" w:rsidR="00BC58B9" w:rsidRPr="007D5DEC" w:rsidRDefault="00BC58B9" w:rsidP="000212C7">
      <w:pPr>
        <w:pStyle w:val="Nagwek3"/>
        <w:spacing w:before="360" w:after="120" w:line="276" w:lineRule="auto"/>
        <w:rPr>
          <w:rFonts w:ascii="Open Sans Light" w:hAnsi="Open Sans Light"/>
        </w:rPr>
      </w:pPr>
      <w:bookmarkStart w:id="16" w:name="_Toc187330142"/>
      <w:r w:rsidRPr="007D5DEC">
        <w:rPr>
          <w:rFonts w:ascii="Open Sans Light" w:hAnsi="Open Sans Light"/>
        </w:rPr>
        <w:t>2.2.6</w:t>
      </w:r>
      <w:r w:rsidR="00246496" w:rsidRPr="007D5DEC">
        <w:rPr>
          <w:rFonts w:ascii="Open Sans Light" w:hAnsi="Open Sans Light"/>
        </w:rPr>
        <w:tab/>
      </w:r>
      <w:r w:rsidRPr="007D5DEC">
        <w:rPr>
          <w:rFonts w:ascii="Open Sans Light" w:hAnsi="Open Sans Light"/>
        </w:rPr>
        <w:t>Sekcja F – Podsumowanie budżetu</w:t>
      </w:r>
      <w:bookmarkEnd w:id="16"/>
    </w:p>
    <w:p w14:paraId="02608EB7" w14:textId="77777777" w:rsidR="00BC58B9" w:rsidRPr="007D5DEC" w:rsidRDefault="00BC58B9" w:rsidP="000212C7">
      <w:pPr>
        <w:spacing w:after="120" w:line="276" w:lineRule="auto"/>
        <w:rPr>
          <w:rFonts w:ascii="Open Sans Light" w:hAnsi="Open Sans Light"/>
        </w:rPr>
      </w:pPr>
      <w:r w:rsidRPr="007D5DEC">
        <w:rPr>
          <w:rFonts w:ascii="Open Sans Light" w:hAnsi="Open Sans Light"/>
        </w:rPr>
        <w:t xml:space="preserve">Sekcja nieedytowalna, tworzona automatycznie po </w:t>
      </w:r>
      <w:r w:rsidR="00E97112" w:rsidRPr="007D5DEC">
        <w:rPr>
          <w:rFonts w:ascii="Open Sans Light" w:hAnsi="Open Sans Light"/>
        </w:rPr>
        <w:t>wypełnieniu sekcji E.</w:t>
      </w:r>
    </w:p>
    <w:p w14:paraId="085D0EA7" w14:textId="77777777" w:rsidR="00E97112" w:rsidRPr="007D5DEC" w:rsidRDefault="00246496" w:rsidP="000212C7">
      <w:pPr>
        <w:pStyle w:val="Nagwek3"/>
        <w:spacing w:before="360" w:after="120" w:line="276" w:lineRule="auto"/>
        <w:rPr>
          <w:rFonts w:ascii="Open Sans Light" w:hAnsi="Open Sans Light"/>
        </w:rPr>
      </w:pPr>
      <w:bookmarkStart w:id="17" w:name="_Toc187330143"/>
      <w:r w:rsidRPr="007D5DEC">
        <w:rPr>
          <w:rFonts w:ascii="Open Sans Light" w:hAnsi="Open Sans Light"/>
        </w:rPr>
        <w:t>2.2.7</w:t>
      </w:r>
      <w:r w:rsidRPr="007D5DEC">
        <w:rPr>
          <w:rFonts w:ascii="Open Sans Light" w:hAnsi="Open Sans Light"/>
        </w:rPr>
        <w:tab/>
      </w:r>
      <w:r w:rsidR="00E97112" w:rsidRPr="007D5DEC">
        <w:rPr>
          <w:rFonts w:ascii="Open Sans Light" w:hAnsi="Open Sans Light"/>
        </w:rPr>
        <w:t>Sekcja G – Źródła finansowania</w:t>
      </w:r>
      <w:bookmarkEnd w:id="17"/>
    </w:p>
    <w:p w14:paraId="7507D563" w14:textId="15E60B6D" w:rsidR="00E97112" w:rsidRPr="007D5DEC"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1.2.7. Sekcja G </w:t>
      </w:r>
      <w:r w:rsidRPr="007D5DEC">
        <w:rPr>
          <w:rFonts w:ascii="Open Sans Light" w:hAnsi="Open Sans Light"/>
          <w:i/>
        </w:rPr>
        <w:t xml:space="preserve">Źródła finansowania </w:t>
      </w:r>
      <w:r w:rsidRPr="007D5DEC">
        <w:rPr>
          <w:rFonts w:ascii="Open Sans Light" w:hAnsi="Open Sans Light"/>
        </w:rPr>
        <w:t>w Instrukcji użytkownika Aplikacji WOD2021.</w:t>
      </w:r>
    </w:p>
    <w:p w14:paraId="4892240F" w14:textId="77777777" w:rsidR="00E97112" w:rsidRPr="007D5DEC" w:rsidRDefault="00E97112" w:rsidP="000212C7">
      <w:pPr>
        <w:keepNext/>
        <w:spacing w:after="120" w:line="276" w:lineRule="auto"/>
        <w:rPr>
          <w:rFonts w:ascii="Open Sans Light" w:hAnsi="Open Sans Light"/>
        </w:rPr>
      </w:pPr>
      <w:r w:rsidRPr="007D5DEC">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Description w:val="Tabela objaśniająca sposób wypełnienia sekcji G wniosku o dofinansowanie"/>
      </w:tblPr>
      <w:tblGrid>
        <w:gridCol w:w="2195"/>
        <w:gridCol w:w="1147"/>
        <w:gridCol w:w="5720"/>
      </w:tblGrid>
      <w:tr w:rsidR="00E97112" w:rsidRPr="004032E4" w14:paraId="1C8F1EC9" w14:textId="77777777" w:rsidTr="007D5DEC">
        <w:trPr>
          <w:trHeight w:val="719"/>
          <w:tblHeader/>
        </w:trPr>
        <w:tc>
          <w:tcPr>
            <w:tcW w:w="2195" w:type="dxa"/>
            <w:vAlign w:val="center"/>
          </w:tcPr>
          <w:p w14:paraId="297E3F46"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47" w:type="dxa"/>
            <w:vAlign w:val="center"/>
          </w:tcPr>
          <w:p w14:paraId="6B4E2284"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5720" w:type="dxa"/>
            <w:vAlign w:val="center"/>
          </w:tcPr>
          <w:p w14:paraId="2F8F03BC"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E97112" w:rsidRPr="004032E4" w14:paraId="50D36259" w14:textId="77777777" w:rsidTr="00E97112">
        <w:trPr>
          <w:trHeight w:val="719"/>
        </w:trPr>
        <w:tc>
          <w:tcPr>
            <w:tcW w:w="2195" w:type="dxa"/>
          </w:tcPr>
          <w:p w14:paraId="399CD68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ogółem</w:t>
            </w:r>
          </w:p>
        </w:tc>
        <w:tc>
          <w:tcPr>
            <w:tcW w:w="1147" w:type="dxa"/>
          </w:tcPr>
          <w:p w14:paraId="50DF5DF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4DDD0616"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021468D5" w14:textId="2C5627E2" w:rsidR="00094F4D" w:rsidRPr="00791C82"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przyjęty na potrzeby naboru wynosi</w:t>
            </w:r>
            <w:r w:rsidR="00094F4D" w:rsidRPr="007D5DEC">
              <w:rPr>
                <w:rFonts w:ascii="Open Sans Light" w:hAnsi="Open Sans Light" w:cstheme="minorHAnsi"/>
                <w:sz w:val="20"/>
                <w:szCs w:val="20"/>
              </w:rPr>
              <w:t xml:space="preserve"> 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596AF65" w14:textId="6DB4A9DE" w:rsidR="00E97112" w:rsidRPr="00791C82" w:rsidRDefault="007C0CAE"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Uwaga: Wartość w tej pozycji musi być równa wartości w</w:t>
            </w:r>
            <w:r w:rsidR="00A45282">
              <w:rPr>
                <w:rFonts w:ascii="Open Sans Light" w:hAnsi="Open Sans Light" w:cstheme="minorHAnsi"/>
                <w:sz w:val="20"/>
                <w:szCs w:val="20"/>
              </w:rPr>
              <w:t> </w:t>
            </w:r>
            <w:r w:rsidRPr="00791C82">
              <w:rPr>
                <w:rFonts w:ascii="Open Sans Light" w:hAnsi="Open Sans Light" w:cstheme="minorHAnsi"/>
                <w:sz w:val="20"/>
                <w:szCs w:val="20"/>
              </w:rPr>
              <w:t xml:space="preserve">pozycji </w:t>
            </w:r>
            <w:r w:rsidRPr="00791C82">
              <w:rPr>
                <w:rFonts w:ascii="Open Sans Light" w:hAnsi="Open Sans Light" w:cstheme="minorHAnsi"/>
                <w:i/>
                <w:sz w:val="20"/>
                <w:szCs w:val="20"/>
              </w:rPr>
              <w:t>Razem w projekcie/Dofinansowanie</w:t>
            </w:r>
            <w:r w:rsidRPr="00791C82">
              <w:rPr>
                <w:rFonts w:ascii="Open Sans Light" w:hAnsi="Open Sans Light" w:cstheme="minorHAnsi"/>
                <w:sz w:val="20"/>
                <w:szCs w:val="20"/>
              </w:rPr>
              <w:t xml:space="preserve"> w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r w:rsidR="00E97112" w:rsidRPr="004032E4" w14:paraId="13F0E94D" w14:textId="77777777" w:rsidTr="00E97112">
        <w:trPr>
          <w:trHeight w:val="719"/>
        </w:trPr>
        <w:tc>
          <w:tcPr>
            <w:tcW w:w="2195" w:type="dxa"/>
          </w:tcPr>
          <w:p w14:paraId="5870D4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kwalifikowane</w:t>
            </w:r>
          </w:p>
        </w:tc>
        <w:tc>
          <w:tcPr>
            <w:tcW w:w="1147" w:type="dxa"/>
          </w:tcPr>
          <w:p w14:paraId="7B843A9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345F151E"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3EB9F192" w14:textId="300027AF" w:rsidR="00094F4D" w:rsidRPr="007D5DEC"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 xml:space="preserve">przyjęty na potrzeby naboru wynosi </w:t>
            </w:r>
            <w:r w:rsidR="00094F4D" w:rsidRPr="007D5DEC">
              <w:rPr>
                <w:rFonts w:ascii="Open Sans Light" w:hAnsi="Open Sans Light" w:cstheme="minorHAnsi"/>
                <w:sz w:val="20"/>
                <w:szCs w:val="20"/>
              </w:rPr>
              <w:t xml:space="preserve">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AC85EFE" w14:textId="2721E730" w:rsidR="00E97112" w:rsidRPr="007D5DEC" w:rsidRDefault="007C0CA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Uwaga: Wartość w tej pozycji musi być równa wartości w</w:t>
            </w:r>
            <w:r w:rsidR="00925F2B">
              <w:rPr>
                <w:rFonts w:ascii="Open Sans Light" w:hAnsi="Open Sans Light" w:cstheme="minorHAnsi"/>
                <w:sz w:val="20"/>
                <w:szCs w:val="20"/>
              </w:rPr>
              <w:t> </w:t>
            </w:r>
            <w:r w:rsidRPr="007D5DEC">
              <w:rPr>
                <w:rFonts w:ascii="Open Sans Light" w:hAnsi="Open Sans Light" w:cstheme="minorHAnsi"/>
                <w:sz w:val="20"/>
                <w:szCs w:val="20"/>
              </w:rPr>
              <w:t xml:space="preserve">pozycji </w:t>
            </w:r>
            <w:r w:rsidRPr="007D5DEC">
              <w:rPr>
                <w:rFonts w:ascii="Open Sans Light" w:hAnsi="Open Sans Light" w:cstheme="minorHAnsi"/>
                <w:i/>
                <w:sz w:val="20"/>
                <w:szCs w:val="20"/>
              </w:rPr>
              <w:t>Razem w projekcie/Dofinansowanie</w:t>
            </w:r>
            <w:r w:rsidRPr="007D5DEC">
              <w:rPr>
                <w:rFonts w:ascii="Open Sans Light" w:hAnsi="Open Sans Light" w:cstheme="minorHAnsi"/>
                <w:sz w:val="20"/>
                <w:szCs w:val="20"/>
              </w:rPr>
              <w:t xml:space="preserve"> w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E97112" w:rsidRPr="004032E4" w14:paraId="464A5862" w14:textId="77777777" w:rsidTr="00E97112">
        <w:trPr>
          <w:trHeight w:val="719"/>
        </w:trPr>
        <w:tc>
          <w:tcPr>
            <w:tcW w:w="2195" w:type="dxa"/>
          </w:tcPr>
          <w:p w14:paraId="1C32FD3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ogółem</w:t>
            </w:r>
          </w:p>
        </w:tc>
        <w:tc>
          <w:tcPr>
            <w:tcW w:w="1147" w:type="dxa"/>
          </w:tcPr>
          <w:p w14:paraId="6B28594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0" w:type="dxa"/>
          </w:tcPr>
          <w:p w14:paraId="5F49D8FF" w14:textId="18E36F78"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Pole nieedytowalne będące sumą wszystkich wydatków ogółem finansowanych z wkładu własnego (z różnych źródeł)</w:t>
            </w:r>
            <w:r w:rsidR="00801ECD">
              <w:rPr>
                <w:rFonts w:ascii="Open Sans Light" w:hAnsi="Open Sans Light" w:cstheme="minorHAnsi"/>
                <w:sz w:val="20"/>
                <w:szCs w:val="20"/>
              </w:rPr>
              <w:t>.</w:t>
            </w:r>
          </w:p>
          <w:p w14:paraId="05F5EB23" w14:textId="33550266" w:rsidR="00944720" w:rsidRPr="00791C82" w:rsidRDefault="00944720" w:rsidP="000212C7">
            <w:pPr>
              <w:spacing w:after="120" w:line="276" w:lineRule="auto"/>
              <w:rPr>
                <w:rFonts w:ascii="Open Sans Light" w:hAnsi="Open Sans Light" w:cstheme="minorHAnsi"/>
                <w:sz w:val="20"/>
                <w:szCs w:val="20"/>
              </w:rPr>
            </w:pPr>
          </w:p>
        </w:tc>
      </w:tr>
      <w:tr w:rsidR="00E97112" w:rsidRPr="004032E4" w14:paraId="3C9C1220" w14:textId="77777777" w:rsidTr="00E97112">
        <w:trPr>
          <w:trHeight w:val="719"/>
        </w:trPr>
        <w:tc>
          <w:tcPr>
            <w:tcW w:w="2195" w:type="dxa"/>
          </w:tcPr>
          <w:p w14:paraId="2D2D8A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Razem wkład własny/ Wydatki kwalifikowalne</w:t>
            </w:r>
          </w:p>
        </w:tc>
        <w:tc>
          <w:tcPr>
            <w:tcW w:w="1147" w:type="dxa"/>
          </w:tcPr>
          <w:p w14:paraId="47162EDA"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39102D06" w14:textId="3219CF2C"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kwalifikowanych finansowanych z wkładu własnego (z różnych źródeł)</w:t>
            </w:r>
            <w:r w:rsidR="00801ECD">
              <w:rPr>
                <w:rFonts w:ascii="Open Sans Light" w:hAnsi="Open Sans Light" w:cstheme="minorHAnsi"/>
                <w:sz w:val="20"/>
                <w:szCs w:val="20"/>
              </w:rPr>
              <w:t>.</w:t>
            </w:r>
          </w:p>
        </w:tc>
      </w:tr>
      <w:tr w:rsidR="00E97112" w:rsidRPr="004032E4" w14:paraId="232858D6" w14:textId="77777777" w:rsidTr="00E97112">
        <w:trPr>
          <w:trHeight w:val="719"/>
        </w:trPr>
        <w:tc>
          <w:tcPr>
            <w:tcW w:w="2195" w:type="dxa"/>
          </w:tcPr>
          <w:p w14:paraId="4A70326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ogółem</w:t>
            </w:r>
          </w:p>
        </w:tc>
        <w:tc>
          <w:tcPr>
            <w:tcW w:w="1147" w:type="dxa"/>
          </w:tcPr>
          <w:p w14:paraId="4D49D4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2477CE0C" w14:textId="48C687A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801ECD">
              <w:rPr>
                <w:rFonts w:ascii="Open Sans Light" w:hAnsi="Open Sans Light" w:cstheme="minorHAnsi"/>
                <w:sz w:val="20"/>
                <w:szCs w:val="20"/>
              </w:rPr>
              <w:t> </w:t>
            </w:r>
            <w:r w:rsidRPr="007D5DEC">
              <w:rPr>
                <w:rFonts w:ascii="Open Sans Light" w:hAnsi="Open Sans Light" w:cstheme="minorHAnsi"/>
                <w:sz w:val="20"/>
                <w:szCs w:val="20"/>
              </w:rPr>
              <w:t>budżetu państwa (w ramach wkładu własnego)</w:t>
            </w:r>
            <w:r w:rsidR="00801ECD">
              <w:rPr>
                <w:rFonts w:ascii="Open Sans Light" w:hAnsi="Open Sans Light" w:cstheme="minorHAnsi"/>
                <w:sz w:val="20"/>
                <w:szCs w:val="20"/>
              </w:rPr>
              <w:t>.</w:t>
            </w:r>
          </w:p>
        </w:tc>
      </w:tr>
      <w:tr w:rsidR="00E97112" w:rsidRPr="004032E4" w14:paraId="4DAD232B" w14:textId="77777777" w:rsidTr="00E97112">
        <w:trPr>
          <w:trHeight w:val="719"/>
        </w:trPr>
        <w:tc>
          <w:tcPr>
            <w:tcW w:w="2195" w:type="dxa"/>
          </w:tcPr>
          <w:p w14:paraId="5DE4BF3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kwalifikowalne</w:t>
            </w:r>
          </w:p>
        </w:tc>
        <w:tc>
          <w:tcPr>
            <w:tcW w:w="1147" w:type="dxa"/>
          </w:tcPr>
          <w:p w14:paraId="2B897B86"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5454A0E4" w14:textId="2F6EAB99"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państwa (w ramach wkładu własnego)</w:t>
            </w:r>
            <w:r w:rsidR="00801ECD">
              <w:rPr>
                <w:rFonts w:ascii="Open Sans Light" w:hAnsi="Open Sans Light" w:cstheme="minorHAnsi"/>
                <w:sz w:val="20"/>
                <w:szCs w:val="20"/>
              </w:rPr>
              <w:t>.</w:t>
            </w:r>
          </w:p>
        </w:tc>
      </w:tr>
      <w:tr w:rsidR="00E97112" w:rsidRPr="004032E4" w14:paraId="22BF37ED" w14:textId="77777777" w:rsidTr="00E97112">
        <w:trPr>
          <w:trHeight w:val="719"/>
        </w:trPr>
        <w:tc>
          <w:tcPr>
            <w:tcW w:w="2195" w:type="dxa"/>
          </w:tcPr>
          <w:p w14:paraId="062B0862"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ogółem</w:t>
            </w:r>
          </w:p>
        </w:tc>
        <w:tc>
          <w:tcPr>
            <w:tcW w:w="1147" w:type="dxa"/>
          </w:tcPr>
          <w:p w14:paraId="3BED50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1A2F46E3" w14:textId="222D9B36"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F0577D">
              <w:rPr>
                <w:rFonts w:ascii="Open Sans Light" w:hAnsi="Open Sans Light" w:cstheme="minorHAnsi"/>
                <w:sz w:val="20"/>
                <w:szCs w:val="20"/>
              </w:rPr>
              <w:t> </w:t>
            </w:r>
            <w:r w:rsidRPr="007D5DEC">
              <w:rPr>
                <w:rFonts w:ascii="Open Sans Light" w:hAnsi="Open Sans Light" w:cstheme="minorHAnsi"/>
                <w:sz w:val="20"/>
                <w:szCs w:val="20"/>
              </w:rPr>
              <w:t>budżetu jednostek samorządu terytorialnego (w ramach wkładu własnego)</w:t>
            </w:r>
            <w:r w:rsidR="00801ECD">
              <w:rPr>
                <w:rFonts w:ascii="Open Sans Light" w:hAnsi="Open Sans Light" w:cstheme="minorHAnsi"/>
                <w:sz w:val="20"/>
                <w:szCs w:val="20"/>
              </w:rPr>
              <w:t>.</w:t>
            </w:r>
          </w:p>
        </w:tc>
      </w:tr>
      <w:tr w:rsidR="00E97112" w:rsidRPr="004032E4" w14:paraId="6C102802" w14:textId="77777777" w:rsidTr="00E97112">
        <w:trPr>
          <w:trHeight w:val="719"/>
        </w:trPr>
        <w:tc>
          <w:tcPr>
            <w:tcW w:w="2195" w:type="dxa"/>
          </w:tcPr>
          <w:p w14:paraId="1CD14130"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kwalifikowalne</w:t>
            </w:r>
          </w:p>
        </w:tc>
        <w:tc>
          <w:tcPr>
            <w:tcW w:w="1147" w:type="dxa"/>
          </w:tcPr>
          <w:p w14:paraId="22BE89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02BB71FA" w14:textId="4AA82A2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jednostek samorządu terytorialnego (w ramach wkładu własnego)</w:t>
            </w:r>
            <w:r w:rsidR="00801ECD">
              <w:rPr>
                <w:rFonts w:ascii="Open Sans Light" w:hAnsi="Open Sans Light" w:cstheme="minorHAnsi"/>
                <w:sz w:val="20"/>
                <w:szCs w:val="20"/>
              </w:rPr>
              <w:t>.</w:t>
            </w:r>
          </w:p>
        </w:tc>
      </w:tr>
      <w:tr w:rsidR="00E97112" w:rsidRPr="004032E4" w14:paraId="73DCCECA" w14:textId="77777777" w:rsidTr="00E97112">
        <w:trPr>
          <w:trHeight w:val="719"/>
        </w:trPr>
        <w:tc>
          <w:tcPr>
            <w:tcW w:w="2195" w:type="dxa"/>
          </w:tcPr>
          <w:p w14:paraId="42DBCAAB"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ogółem</w:t>
            </w:r>
          </w:p>
        </w:tc>
        <w:tc>
          <w:tcPr>
            <w:tcW w:w="1147" w:type="dxa"/>
          </w:tcPr>
          <w:p w14:paraId="04FAC8EF"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23FB1EE4" w14:textId="306500B7"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ogółem finansowany</w:t>
            </w:r>
            <w:r w:rsidR="00425D2F" w:rsidRPr="00791C82">
              <w:rPr>
                <w:rFonts w:ascii="Open Sans Light" w:hAnsi="Open Sans Light" w:cstheme="minorHAnsi"/>
                <w:sz w:val="20"/>
                <w:szCs w:val="20"/>
              </w:rPr>
              <w:t>ch z</w:t>
            </w:r>
            <w:r w:rsidR="00801ECD">
              <w:rPr>
                <w:rFonts w:ascii="Open Sans Light" w:hAnsi="Open Sans Light" w:cstheme="minorHAnsi"/>
                <w:sz w:val="20"/>
                <w:szCs w:val="20"/>
              </w:rPr>
              <w:t> </w:t>
            </w:r>
            <w:r w:rsidR="00425D2F" w:rsidRPr="00791C82">
              <w:rPr>
                <w:rFonts w:ascii="Open Sans Light" w:hAnsi="Open Sans Light" w:cstheme="minorHAnsi"/>
                <w:sz w:val="20"/>
                <w:szCs w:val="20"/>
              </w:rPr>
              <w:t xml:space="preserve">innych środków publicznych, w tym z instrumentów dłużnych udostępnionych przez podmioty sektora finansowych publicznych, np. NFOŚiGW </w:t>
            </w:r>
            <w:r w:rsidRPr="00791C82">
              <w:rPr>
                <w:rFonts w:ascii="Open Sans Light" w:hAnsi="Open Sans Light" w:cstheme="minorHAnsi"/>
                <w:sz w:val="20"/>
                <w:szCs w:val="20"/>
              </w:rPr>
              <w:t>(w ramach wkładu własnego)</w:t>
            </w:r>
            <w:r w:rsidR="00801ECD">
              <w:rPr>
                <w:rFonts w:ascii="Open Sans Light" w:hAnsi="Open Sans Light" w:cstheme="minorHAnsi"/>
                <w:sz w:val="20"/>
                <w:szCs w:val="20"/>
              </w:rPr>
              <w:t>.</w:t>
            </w:r>
          </w:p>
        </w:tc>
      </w:tr>
      <w:tr w:rsidR="00E97112" w:rsidRPr="004032E4" w14:paraId="07D16FB1" w14:textId="77777777" w:rsidTr="00E97112">
        <w:trPr>
          <w:trHeight w:val="719"/>
        </w:trPr>
        <w:tc>
          <w:tcPr>
            <w:tcW w:w="2195" w:type="dxa"/>
          </w:tcPr>
          <w:p w14:paraId="78F623E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kwalifikowalne</w:t>
            </w:r>
          </w:p>
        </w:tc>
        <w:tc>
          <w:tcPr>
            <w:tcW w:w="1147" w:type="dxa"/>
          </w:tcPr>
          <w:p w14:paraId="15CC2CF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54E59D54" w14:textId="2DD94652"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kwalifikowanych finansowanych z innych środków publicznych</w:t>
            </w:r>
            <w:r w:rsidR="00425D2F" w:rsidRPr="00791C82">
              <w:rPr>
                <w:rFonts w:ascii="Open Sans Light" w:hAnsi="Open Sans Light" w:cstheme="minorHAnsi"/>
                <w:sz w:val="20"/>
                <w:szCs w:val="20"/>
              </w:rPr>
              <w:t>, w tym z</w:t>
            </w:r>
            <w:r w:rsidR="00801ECD">
              <w:rPr>
                <w:rFonts w:ascii="Open Sans Light" w:hAnsi="Open Sans Light" w:cstheme="minorHAnsi"/>
                <w:sz w:val="20"/>
                <w:szCs w:val="20"/>
              </w:rPr>
              <w:t> </w:t>
            </w:r>
            <w:r w:rsidR="00425D2F" w:rsidRPr="007D5DEC">
              <w:rPr>
                <w:rFonts w:ascii="Open Sans Light" w:hAnsi="Open Sans Light" w:cstheme="minorHAnsi"/>
                <w:sz w:val="20"/>
                <w:szCs w:val="20"/>
              </w:rPr>
              <w:t>instrumentów dłużnych udostępnionych przez podmioty sektora finansowych publicznych, np. NFOŚiGW (w ramach wkładu własnego)</w:t>
            </w:r>
            <w:r w:rsidR="00801ECD">
              <w:rPr>
                <w:rFonts w:ascii="Open Sans Light" w:hAnsi="Open Sans Light" w:cstheme="minorHAnsi"/>
                <w:sz w:val="20"/>
                <w:szCs w:val="20"/>
              </w:rPr>
              <w:t>.</w:t>
            </w:r>
          </w:p>
        </w:tc>
      </w:tr>
      <w:tr w:rsidR="00E97112" w:rsidRPr="004032E4" w14:paraId="53FF7864" w14:textId="77777777" w:rsidTr="00E97112">
        <w:trPr>
          <w:trHeight w:val="719"/>
        </w:trPr>
        <w:tc>
          <w:tcPr>
            <w:tcW w:w="2195" w:type="dxa"/>
          </w:tcPr>
          <w:p w14:paraId="08B69A6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ogółem</w:t>
            </w:r>
          </w:p>
        </w:tc>
        <w:tc>
          <w:tcPr>
            <w:tcW w:w="1147" w:type="dxa"/>
          </w:tcPr>
          <w:p w14:paraId="604EA86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44A04838" w14:textId="036B8977" w:rsidR="00E97112" w:rsidRPr="00791C82"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ogółem finansowanych ze środków prywatnych (w ramach wkładu własnego)</w:t>
            </w:r>
            <w:r w:rsidR="00801ECD">
              <w:rPr>
                <w:rFonts w:ascii="Open Sans Light" w:hAnsi="Open Sans Light" w:cstheme="minorHAnsi"/>
                <w:sz w:val="20"/>
                <w:szCs w:val="20"/>
              </w:rPr>
              <w:t>.</w:t>
            </w:r>
          </w:p>
        </w:tc>
      </w:tr>
      <w:tr w:rsidR="00E97112" w:rsidRPr="004032E4" w14:paraId="060012BD" w14:textId="77777777" w:rsidTr="00E97112">
        <w:trPr>
          <w:trHeight w:val="719"/>
        </w:trPr>
        <w:tc>
          <w:tcPr>
            <w:tcW w:w="2195" w:type="dxa"/>
          </w:tcPr>
          <w:p w14:paraId="0ABA6B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Prywatne/ Wydatki kwalifikowalne</w:t>
            </w:r>
          </w:p>
        </w:tc>
        <w:tc>
          <w:tcPr>
            <w:tcW w:w="1147" w:type="dxa"/>
          </w:tcPr>
          <w:p w14:paraId="2CB3FE3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102C13CB" w14:textId="4F854D42" w:rsidR="00E97112" w:rsidRPr="007D5DEC"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kwalifikowanych finansowanych ze środków prywatnych (w ramach wkładu własnego)</w:t>
            </w:r>
            <w:r w:rsidR="00801ECD">
              <w:rPr>
                <w:rFonts w:ascii="Open Sans Light" w:hAnsi="Open Sans Light" w:cstheme="minorHAnsi"/>
                <w:sz w:val="20"/>
                <w:szCs w:val="20"/>
              </w:rPr>
              <w:t>.</w:t>
            </w:r>
          </w:p>
        </w:tc>
      </w:tr>
      <w:tr w:rsidR="00E97112" w:rsidRPr="004032E4" w14:paraId="1766D0DC" w14:textId="77777777" w:rsidTr="00E97112">
        <w:trPr>
          <w:trHeight w:val="719"/>
        </w:trPr>
        <w:tc>
          <w:tcPr>
            <w:tcW w:w="2195" w:type="dxa"/>
          </w:tcPr>
          <w:p w14:paraId="4BDB94C8"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 Wydatki ogółem</w:t>
            </w:r>
          </w:p>
        </w:tc>
        <w:tc>
          <w:tcPr>
            <w:tcW w:w="1147" w:type="dxa"/>
          </w:tcPr>
          <w:p w14:paraId="41E7985E"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18F9769B" w14:textId="7D877C91" w:rsidR="00E97112" w:rsidRPr="007D5DEC"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ogółem</w:t>
            </w:r>
            <w:r w:rsidR="00801ECD">
              <w:rPr>
                <w:rFonts w:ascii="Open Sans Light" w:hAnsi="Open Sans Light" w:cstheme="minorHAnsi"/>
                <w:sz w:val="20"/>
                <w:szCs w:val="20"/>
              </w:rPr>
              <w:t>.</w:t>
            </w:r>
          </w:p>
          <w:p w14:paraId="6CCD3493" w14:textId="59512DE0" w:rsidR="007C0CAE" w:rsidRPr="007D5DEC" w:rsidRDefault="007C0CAE"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Uwaga: Suma wydatków ogółem musi być tożsama z sumą wydatków ogółem w pozycji </w:t>
            </w:r>
            <w:r w:rsidRPr="007D5DEC">
              <w:rPr>
                <w:rFonts w:ascii="Open Sans Light" w:hAnsi="Open Sans Light" w:cstheme="minorHAnsi"/>
                <w:i/>
                <w:sz w:val="20"/>
                <w:szCs w:val="20"/>
              </w:rPr>
              <w:t>Razem w projekcie</w:t>
            </w:r>
            <w:r w:rsidRPr="007D5DEC">
              <w:rPr>
                <w:rFonts w:ascii="Open Sans Light" w:hAnsi="Open Sans Light" w:cstheme="minorHAnsi"/>
                <w:sz w:val="20"/>
                <w:szCs w:val="20"/>
              </w:rPr>
              <w:t xml:space="preserve">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944720" w:rsidRPr="004032E4" w14:paraId="3ED53BB5" w14:textId="77777777" w:rsidTr="00E97112">
        <w:trPr>
          <w:trHeight w:val="719"/>
        </w:trPr>
        <w:tc>
          <w:tcPr>
            <w:tcW w:w="2195" w:type="dxa"/>
          </w:tcPr>
          <w:p w14:paraId="20DC3BFE" w14:textId="246D68C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Suma/Wydatki kwalifikowane</w:t>
            </w:r>
          </w:p>
        </w:tc>
        <w:tc>
          <w:tcPr>
            <w:tcW w:w="1147" w:type="dxa"/>
          </w:tcPr>
          <w:p w14:paraId="3BF63AEB" w14:textId="23A84B47"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1627908F" w14:textId="72341C0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kwalifikowanych</w:t>
            </w:r>
            <w:r w:rsidR="00801ECD">
              <w:rPr>
                <w:rFonts w:ascii="Open Sans Light" w:hAnsi="Open Sans Light" w:cstheme="minorHAnsi"/>
                <w:sz w:val="20"/>
                <w:szCs w:val="20"/>
              </w:rPr>
              <w:t>.</w:t>
            </w:r>
          </w:p>
          <w:p w14:paraId="703F1353" w14:textId="1D41B5A5" w:rsidR="007C0CAE" w:rsidRPr="00791C82" w:rsidRDefault="007C0CAE" w:rsidP="000212C7">
            <w:pPr>
              <w:spacing w:after="120" w:line="276" w:lineRule="auto"/>
              <w:rPr>
                <w:rFonts w:ascii="Open Sans Light" w:hAnsi="Open Sans Light" w:cstheme="minorHAnsi"/>
                <w:i/>
                <w:sz w:val="20"/>
                <w:szCs w:val="20"/>
              </w:rPr>
            </w:pPr>
            <w:r w:rsidRPr="00791C82">
              <w:rPr>
                <w:rFonts w:ascii="Open Sans Light" w:hAnsi="Open Sans Light" w:cstheme="minorHAnsi"/>
                <w:sz w:val="20"/>
                <w:szCs w:val="20"/>
              </w:rPr>
              <w:t>Uwaga: Suma wydatków kwalifikowanych musi być tożsama z</w:t>
            </w:r>
            <w:r w:rsidR="00801ECD">
              <w:rPr>
                <w:rFonts w:ascii="Open Sans Light" w:hAnsi="Open Sans Light" w:cstheme="minorHAnsi"/>
                <w:sz w:val="20"/>
                <w:szCs w:val="20"/>
              </w:rPr>
              <w:t> </w:t>
            </w:r>
            <w:r w:rsidRPr="00791C82">
              <w:rPr>
                <w:rFonts w:ascii="Open Sans Light" w:hAnsi="Open Sans Light" w:cstheme="minorHAnsi"/>
                <w:sz w:val="20"/>
                <w:szCs w:val="20"/>
              </w:rPr>
              <w:t xml:space="preserve">sumą wydatków kwalifikowanych w pozycji </w:t>
            </w:r>
            <w:r w:rsidRPr="00791C82">
              <w:rPr>
                <w:rFonts w:ascii="Open Sans Light" w:hAnsi="Open Sans Light" w:cstheme="minorHAnsi"/>
                <w:i/>
                <w:sz w:val="20"/>
                <w:szCs w:val="20"/>
              </w:rPr>
              <w:t>Razem w</w:t>
            </w:r>
            <w:r w:rsidR="00801ECD">
              <w:rPr>
                <w:rFonts w:ascii="Open Sans Light" w:hAnsi="Open Sans Light" w:cstheme="minorHAnsi"/>
                <w:i/>
                <w:sz w:val="20"/>
                <w:szCs w:val="20"/>
              </w:rPr>
              <w:t> </w:t>
            </w:r>
            <w:r w:rsidRPr="00791C82">
              <w:rPr>
                <w:rFonts w:ascii="Open Sans Light" w:hAnsi="Open Sans Light" w:cstheme="minorHAnsi"/>
                <w:i/>
                <w:sz w:val="20"/>
                <w:szCs w:val="20"/>
              </w:rPr>
              <w:t>projekcie</w:t>
            </w:r>
            <w:r w:rsidRPr="00791C82">
              <w:rPr>
                <w:rFonts w:ascii="Open Sans Light" w:hAnsi="Open Sans Light" w:cstheme="minorHAnsi"/>
                <w:sz w:val="20"/>
                <w:szCs w:val="20"/>
              </w:rPr>
              <w:t xml:space="preserve">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bl>
    <w:p w14:paraId="390E0D59" w14:textId="7B85FCB9" w:rsidR="00E97112" w:rsidRPr="007D5DEC" w:rsidRDefault="00246496" w:rsidP="000212C7">
      <w:pPr>
        <w:pStyle w:val="Nagwek3"/>
        <w:spacing w:before="360" w:after="120" w:line="276" w:lineRule="auto"/>
        <w:rPr>
          <w:rFonts w:ascii="Open Sans Light" w:hAnsi="Open Sans Light"/>
        </w:rPr>
      </w:pPr>
      <w:bookmarkStart w:id="18" w:name="_Toc187330144"/>
      <w:r w:rsidRPr="007D5DEC">
        <w:rPr>
          <w:rFonts w:ascii="Open Sans Light" w:hAnsi="Open Sans Light"/>
        </w:rPr>
        <w:t>2.2.8</w:t>
      </w:r>
      <w:r w:rsidRPr="007D5DEC">
        <w:rPr>
          <w:rFonts w:ascii="Open Sans Light" w:hAnsi="Open Sans Light"/>
        </w:rPr>
        <w:tab/>
      </w:r>
      <w:r w:rsidR="00E97112" w:rsidRPr="007D5DEC">
        <w:rPr>
          <w:rFonts w:ascii="Open Sans Light" w:hAnsi="Open Sans Light"/>
        </w:rPr>
        <w:t>Sekcja H – Analiza ryzyka</w:t>
      </w:r>
      <w:bookmarkEnd w:id="18"/>
    </w:p>
    <w:p w14:paraId="6B22E905" w14:textId="666C80D1" w:rsidR="00E97112" w:rsidRPr="00791C82"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p>
    <w:p w14:paraId="35524EEA" w14:textId="77777777" w:rsidR="00E97112" w:rsidRPr="00791C82" w:rsidRDefault="00E97112" w:rsidP="000212C7">
      <w:pPr>
        <w:keepNext/>
        <w:spacing w:after="120" w:line="276" w:lineRule="auto"/>
        <w:rPr>
          <w:rFonts w:ascii="Open Sans Light" w:hAnsi="Open Sans Light"/>
        </w:rPr>
      </w:pPr>
      <w:r w:rsidRPr="00791C82">
        <w:rPr>
          <w:rFonts w:ascii="Open Sans Light" w:hAnsi="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Description w:val="Tabela objaśniająca sposób wypełnienia sekcj iH wniosku o dofinansowanie"/>
      </w:tblPr>
      <w:tblGrid>
        <w:gridCol w:w="2195"/>
        <w:gridCol w:w="1147"/>
        <w:gridCol w:w="5720"/>
      </w:tblGrid>
      <w:tr w:rsidR="00E97112" w:rsidRPr="004032E4" w14:paraId="47059D00" w14:textId="77777777" w:rsidTr="007D5DEC">
        <w:trPr>
          <w:trHeight w:val="719"/>
        </w:trPr>
        <w:tc>
          <w:tcPr>
            <w:tcW w:w="2195" w:type="dxa"/>
            <w:vAlign w:val="center"/>
          </w:tcPr>
          <w:p w14:paraId="31AA48A4"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Nazwa pola</w:t>
            </w:r>
          </w:p>
        </w:tc>
        <w:tc>
          <w:tcPr>
            <w:tcW w:w="1147" w:type="dxa"/>
            <w:vAlign w:val="center"/>
          </w:tcPr>
          <w:p w14:paraId="6CB1890D"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Rodzaj pola</w:t>
            </w:r>
          </w:p>
        </w:tc>
        <w:tc>
          <w:tcPr>
            <w:tcW w:w="5720" w:type="dxa"/>
            <w:vAlign w:val="center"/>
          </w:tcPr>
          <w:p w14:paraId="71E3B0E1"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Sposób wypełnienia</w:t>
            </w:r>
          </w:p>
        </w:tc>
      </w:tr>
      <w:tr w:rsidR="00E97112" w:rsidRPr="004032E4" w14:paraId="580A1A25" w14:textId="77777777" w:rsidTr="00C17CCE">
        <w:trPr>
          <w:trHeight w:val="719"/>
        </w:trPr>
        <w:tc>
          <w:tcPr>
            <w:tcW w:w="2195" w:type="dxa"/>
          </w:tcPr>
          <w:p w14:paraId="3D64ED2E"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Doświadczenie</w:t>
            </w:r>
          </w:p>
        </w:tc>
        <w:tc>
          <w:tcPr>
            <w:tcW w:w="1147" w:type="dxa"/>
          </w:tcPr>
          <w:p w14:paraId="63EBD1E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2CB5DDC8" w14:textId="6886D0D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E97112" w:rsidRPr="004032E4" w14:paraId="31B5B5BE" w14:textId="77777777" w:rsidTr="00C17CCE">
        <w:trPr>
          <w:trHeight w:val="719"/>
        </w:trPr>
        <w:tc>
          <w:tcPr>
            <w:tcW w:w="2195" w:type="dxa"/>
          </w:tcPr>
          <w:p w14:paraId="1699EB2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sposobu zarządzania projektem</w:t>
            </w:r>
          </w:p>
        </w:tc>
        <w:tc>
          <w:tcPr>
            <w:tcW w:w="1147" w:type="dxa"/>
          </w:tcPr>
          <w:p w14:paraId="29DE748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562A596E" w14:textId="1706B3EE"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0D380EF0" w14:textId="77777777" w:rsidTr="00C17CCE">
        <w:trPr>
          <w:trHeight w:val="719"/>
        </w:trPr>
        <w:tc>
          <w:tcPr>
            <w:tcW w:w="2195" w:type="dxa"/>
          </w:tcPr>
          <w:p w14:paraId="2309F94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wkładu rzeczowego</w:t>
            </w:r>
          </w:p>
        </w:tc>
        <w:tc>
          <w:tcPr>
            <w:tcW w:w="1147" w:type="dxa"/>
          </w:tcPr>
          <w:p w14:paraId="50AC64D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00A67736" w14:textId="7731738B"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31E22423" w14:textId="77777777" w:rsidTr="00C17CCE">
        <w:trPr>
          <w:trHeight w:val="719"/>
        </w:trPr>
        <w:tc>
          <w:tcPr>
            <w:tcW w:w="2195" w:type="dxa"/>
          </w:tcPr>
          <w:p w14:paraId="3AA1C922"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własnych środków finansowych</w:t>
            </w:r>
          </w:p>
        </w:tc>
        <w:tc>
          <w:tcPr>
            <w:tcW w:w="1147" w:type="dxa"/>
          </w:tcPr>
          <w:p w14:paraId="6BADE851"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09B64E2F" w14:textId="3F2AA3A4"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42FACD90" w14:textId="77777777" w:rsidTr="00C17CCE">
        <w:trPr>
          <w:trHeight w:val="719"/>
        </w:trPr>
        <w:tc>
          <w:tcPr>
            <w:tcW w:w="2195" w:type="dxa"/>
          </w:tcPr>
          <w:p w14:paraId="4B911BFF"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Analiza ryzyka w projekcie – nie dotyczy</w:t>
            </w:r>
          </w:p>
        </w:tc>
        <w:tc>
          <w:tcPr>
            <w:tcW w:w="1147" w:type="dxa"/>
          </w:tcPr>
          <w:p w14:paraId="18EBD1D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5720" w:type="dxa"/>
          </w:tcPr>
          <w:p w14:paraId="29DDF488" w14:textId="43289C07" w:rsidR="00E97112"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Należy oznaczyć, </w:t>
            </w:r>
            <w:r w:rsidR="005F417D">
              <w:rPr>
                <w:rFonts w:ascii="Open Sans Light" w:hAnsi="Open Sans Light" w:cstheme="minorHAnsi"/>
                <w:sz w:val="20"/>
                <w:szCs w:val="20"/>
              </w:rPr>
              <w:t>czy</w:t>
            </w:r>
            <w:r w:rsidRPr="007D5DEC">
              <w:rPr>
                <w:rFonts w:ascii="Open Sans Light" w:hAnsi="Open Sans Light" w:cstheme="minorHAnsi"/>
                <w:sz w:val="20"/>
                <w:szCs w:val="20"/>
              </w:rPr>
              <w:t xml:space="preserve"> projekt</w:t>
            </w:r>
            <w:r w:rsidR="005F417D">
              <w:rPr>
                <w:rFonts w:ascii="Open Sans Light" w:hAnsi="Open Sans Light" w:cstheme="minorHAnsi"/>
                <w:sz w:val="20"/>
                <w:szCs w:val="20"/>
              </w:rPr>
              <w:t xml:space="preserve"> nie</w:t>
            </w:r>
            <w:r w:rsidRPr="007D5DEC">
              <w:rPr>
                <w:rFonts w:ascii="Open Sans Light" w:hAnsi="Open Sans Light" w:cstheme="minorHAnsi"/>
                <w:sz w:val="20"/>
                <w:szCs w:val="20"/>
              </w:rPr>
              <w:t xml:space="preserve"> </w:t>
            </w:r>
            <w:r w:rsidR="005F417D">
              <w:rPr>
                <w:rFonts w:ascii="Open Sans Light" w:hAnsi="Open Sans Light" w:cstheme="minorHAnsi"/>
                <w:sz w:val="20"/>
                <w:szCs w:val="20"/>
              </w:rPr>
              <w:t xml:space="preserve">podlega </w:t>
            </w:r>
            <w:r w:rsidRPr="007D5DEC">
              <w:rPr>
                <w:rFonts w:ascii="Open Sans Light" w:hAnsi="Open Sans Light" w:cstheme="minorHAnsi"/>
                <w:sz w:val="20"/>
                <w:szCs w:val="20"/>
              </w:rPr>
              <w:t>analizie ryzyka</w:t>
            </w:r>
            <w:r w:rsidR="005F417D">
              <w:rPr>
                <w:rFonts w:ascii="Open Sans Light" w:hAnsi="Open Sans Light" w:cstheme="minorHAnsi"/>
                <w:sz w:val="20"/>
                <w:szCs w:val="20"/>
              </w:rPr>
              <w:t xml:space="preserve"> (TAK/NIE)</w:t>
            </w:r>
            <w:r w:rsidRPr="007D5DEC">
              <w:rPr>
                <w:rFonts w:ascii="Open Sans Light" w:hAnsi="Open Sans Light" w:cstheme="minorHAnsi"/>
                <w:sz w:val="20"/>
                <w:szCs w:val="20"/>
              </w:rPr>
              <w:t xml:space="preserve"> i </w:t>
            </w:r>
            <w:r w:rsidR="005F417D">
              <w:rPr>
                <w:rFonts w:ascii="Open Sans Light" w:hAnsi="Open Sans Light" w:cstheme="minorHAnsi"/>
                <w:sz w:val="20"/>
                <w:szCs w:val="20"/>
              </w:rPr>
              <w:t xml:space="preserve">jeśli zaznaczono odpowiedź „NIE” </w:t>
            </w:r>
            <w:r w:rsidRPr="007D5DEC">
              <w:rPr>
                <w:rFonts w:ascii="Open Sans Light" w:hAnsi="Open Sans Light" w:cstheme="minorHAnsi"/>
                <w:sz w:val="20"/>
                <w:szCs w:val="20"/>
              </w:rPr>
              <w:t>uzupełnić listę ryzyk.</w:t>
            </w:r>
          </w:p>
        </w:tc>
      </w:tr>
      <w:tr w:rsidR="00B67FF7" w:rsidRPr="004032E4" w14:paraId="13AC17FD" w14:textId="77777777" w:rsidTr="00C17CCE">
        <w:trPr>
          <w:trHeight w:val="719"/>
        </w:trPr>
        <w:tc>
          <w:tcPr>
            <w:tcW w:w="2195" w:type="dxa"/>
          </w:tcPr>
          <w:p w14:paraId="48A77A1A" w14:textId="2FC06A8E"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Opis zidentyfikowanego ryzyka</w:t>
            </w:r>
          </w:p>
        </w:tc>
        <w:tc>
          <w:tcPr>
            <w:tcW w:w="1147" w:type="dxa"/>
          </w:tcPr>
          <w:p w14:paraId="5C040D50" w14:textId="54083B12"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3F97C604"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27F960C" w14:textId="3E388A66"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zidentyfikowanych ryzyk powinien wynikać z analizy ryzyka przedstawionej </w:t>
            </w:r>
            <w:r w:rsidR="003E0B48">
              <w:rPr>
                <w:rFonts w:ascii="Open Sans Light" w:hAnsi="Open Sans Light" w:cstheme="minorHAnsi"/>
                <w:sz w:val="20"/>
                <w:szCs w:val="20"/>
              </w:rPr>
              <w:t>w pkt 12</w:t>
            </w:r>
            <w:r w:rsidRPr="00BD2B85">
              <w:rPr>
                <w:rFonts w:ascii="Open Sans Light" w:hAnsi="Open Sans Light" w:cstheme="minorHAnsi"/>
                <w:sz w:val="20"/>
                <w:szCs w:val="20"/>
              </w:rPr>
              <w:t>.2.1 SW</w:t>
            </w:r>
            <w:r w:rsidR="00DD42EA" w:rsidRPr="00BD2B85">
              <w:rPr>
                <w:rFonts w:ascii="Open Sans Light" w:hAnsi="Open Sans Light" w:cstheme="minorHAnsi"/>
                <w:sz w:val="20"/>
                <w:szCs w:val="20"/>
              </w:rPr>
              <w:t>.</w:t>
            </w:r>
          </w:p>
        </w:tc>
      </w:tr>
      <w:tr w:rsidR="00B67FF7" w:rsidRPr="004032E4" w14:paraId="7DA52CC0" w14:textId="77777777" w:rsidTr="00C17CCE">
        <w:trPr>
          <w:trHeight w:val="719"/>
        </w:trPr>
        <w:tc>
          <w:tcPr>
            <w:tcW w:w="2195" w:type="dxa"/>
          </w:tcPr>
          <w:p w14:paraId="4A931058" w14:textId="027DCF9B"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 xml:space="preserve">Prawdopodobieństwo wystąpienia </w:t>
            </w:r>
          </w:p>
        </w:tc>
        <w:tc>
          <w:tcPr>
            <w:tcW w:w="1147" w:type="dxa"/>
          </w:tcPr>
          <w:p w14:paraId="06E6CC8D" w14:textId="0C849877"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tcPr>
          <w:p w14:paraId="5F41E2C3" w14:textId="35F3ABB3"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6EC42018" w14:textId="77777777" w:rsidTr="00C17CCE">
        <w:trPr>
          <w:trHeight w:val="719"/>
        </w:trPr>
        <w:tc>
          <w:tcPr>
            <w:tcW w:w="2195" w:type="dxa"/>
          </w:tcPr>
          <w:p w14:paraId="508C0062" w14:textId="0BCA655F"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Skutek wystąpienia</w:t>
            </w:r>
          </w:p>
        </w:tc>
        <w:tc>
          <w:tcPr>
            <w:tcW w:w="1147" w:type="dxa"/>
          </w:tcPr>
          <w:p w14:paraId="25F78BD7" w14:textId="1EFEE334"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tcPr>
          <w:p w14:paraId="24BC8196" w14:textId="600EBD7A"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086D6C05" w14:textId="77777777" w:rsidTr="00C17CCE">
        <w:trPr>
          <w:trHeight w:val="719"/>
        </w:trPr>
        <w:tc>
          <w:tcPr>
            <w:tcW w:w="2195" w:type="dxa"/>
          </w:tcPr>
          <w:p w14:paraId="4D6F0847" w14:textId="5B32C69D"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Mechanizmy zapobiegania</w:t>
            </w:r>
          </w:p>
        </w:tc>
        <w:tc>
          <w:tcPr>
            <w:tcW w:w="1147" w:type="dxa"/>
          </w:tcPr>
          <w:p w14:paraId="379D7AEA" w14:textId="774C2459"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18282399"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F8124CC" w14:textId="4C7C5DEE"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mechanizmów zapobiegania wystąpieniu zidentyfikowanych ryzyk powinien wynikać z opisu </w:t>
            </w:r>
            <w:r w:rsidR="003E0B48">
              <w:rPr>
                <w:rFonts w:ascii="Open Sans Light" w:hAnsi="Open Sans Light" w:cstheme="minorHAnsi"/>
                <w:sz w:val="20"/>
                <w:szCs w:val="20"/>
              </w:rPr>
              <w:t>w pkt 12</w:t>
            </w:r>
            <w:r w:rsidRPr="00BD2B85">
              <w:rPr>
                <w:rFonts w:ascii="Open Sans Light" w:hAnsi="Open Sans Light" w:cstheme="minorHAnsi"/>
                <w:sz w:val="20"/>
                <w:szCs w:val="20"/>
              </w:rPr>
              <w:t>.4 SW</w:t>
            </w:r>
            <w:r w:rsidR="00DD42EA" w:rsidRPr="00BD2B85">
              <w:rPr>
                <w:rFonts w:ascii="Open Sans Light" w:hAnsi="Open Sans Light" w:cstheme="minorHAnsi"/>
                <w:sz w:val="20"/>
                <w:szCs w:val="20"/>
              </w:rPr>
              <w:t>.</w:t>
            </w:r>
          </w:p>
        </w:tc>
      </w:tr>
    </w:tbl>
    <w:p w14:paraId="0E0FDFFB" w14:textId="7A2ACCE9" w:rsidR="00E97112" w:rsidRPr="007D5DEC" w:rsidRDefault="00246496" w:rsidP="000212C7">
      <w:pPr>
        <w:pStyle w:val="Nagwek3"/>
        <w:spacing w:before="360" w:after="120" w:line="276" w:lineRule="auto"/>
        <w:rPr>
          <w:rFonts w:ascii="Open Sans Light" w:hAnsi="Open Sans Light"/>
        </w:rPr>
      </w:pPr>
      <w:bookmarkStart w:id="19" w:name="_Toc187330145"/>
      <w:r w:rsidRPr="007D5DEC">
        <w:rPr>
          <w:rFonts w:ascii="Open Sans Light" w:hAnsi="Open Sans Light"/>
        </w:rPr>
        <w:t>2.2.9</w:t>
      </w:r>
      <w:r w:rsidRPr="007D5DEC">
        <w:rPr>
          <w:rFonts w:ascii="Open Sans Light" w:hAnsi="Open Sans Light"/>
        </w:rPr>
        <w:tab/>
      </w:r>
      <w:r w:rsidR="00E97112" w:rsidRPr="007D5DEC">
        <w:rPr>
          <w:rFonts w:ascii="Open Sans Light" w:hAnsi="Open Sans Light"/>
        </w:rPr>
        <w:t>Sekcja I – Dodatkowe informacje</w:t>
      </w:r>
      <w:bookmarkEnd w:id="19"/>
    </w:p>
    <w:p w14:paraId="60218775" w14:textId="29B675C5" w:rsidR="00371793" w:rsidRPr="007D5DEC" w:rsidRDefault="00371793"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r w:rsidRPr="007D5DEC">
        <w:rPr>
          <w:rFonts w:ascii="Open Sans Light" w:hAnsi="Open Sans Light"/>
        </w:rPr>
        <w:t>.</w:t>
      </w:r>
    </w:p>
    <w:p w14:paraId="7081A307" w14:textId="07D9E229" w:rsidR="00371793" w:rsidRPr="007D5DEC" w:rsidRDefault="00371793" w:rsidP="000212C7">
      <w:pPr>
        <w:keepNext/>
        <w:spacing w:after="120" w:line="276" w:lineRule="auto"/>
        <w:rPr>
          <w:rFonts w:ascii="Open Sans Light" w:hAnsi="Open Sans Light"/>
        </w:rPr>
      </w:pPr>
      <w:r w:rsidRPr="007D5DEC">
        <w:rPr>
          <w:rFonts w:ascii="Open Sans Light" w:hAnsi="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Description w:val="Tabela objaśniająca sposób wypełnienia sekcji I wniosku o dofinansowanie"/>
      </w:tblPr>
      <w:tblGrid>
        <w:gridCol w:w="2688"/>
        <w:gridCol w:w="1155"/>
        <w:gridCol w:w="5219"/>
      </w:tblGrid>
      <w:tr w:rsidR="00444115" w:rsidRPr="004032E4" w14:paraId="3A6E4C70" w14:textId="77777777" w:rsidTr="007D5DEC">
        <w:trPr>
          <w:trHeight w:val="719"/>
          <w:tblHeader/>
        </w:trPr>
        <w:tc>
          <w:tcPr>
            <w:tcW w:w="3566" w:type="dxa"/>
            <w:vAlign w:val="center"/>
          </w:tcPr>
          <w:p w14:paraId="06D6459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32" w:type="dxa"/>
            <w:vAlign w:val="center"/>
          </w:tcPr>
          <w:p w14:paraId="653972C5"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4364" w:type="dxa"/>
            <w:vAlign w:val="center"/>
          </w:tcPr>
          <w:p w14:paraId="67F4EE7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444115" w:rsidRPr="004032E4" w14:paraId="3686BFEF" w14:textId="77777777" w:rsidTr="009A1EC7">
        <w:trPr>
          <w:trHeight w:val="719"/>
        </w:trPr>
        <w:tc>
          <w:tcPr>
            <w:tcW w:w="3566" w:type="dxa"/>
          </w:tcPr>
          <w:p w14:paraId="34773769" w14:textId="7CE0B4B6" w:rsidR="00444115"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szans i niedyskryminacji?</w:t>
            </w:r>
          </w:p>
        </w:tc>
        <w:tc>
          <w:tcPr>
            <w:tcW w:w="1132" w:type="dxa"/>
          </w:tcPr>
          <w:p w14:paraId="5C957F00" w14:textId="7E2F9DB4" w:rsidR="00444115"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294E28FA" w14:textId="0B7DDAB1" w:rsidR="00444115" w:rsidRPr="00791C82"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0E19C942" w14:textId="77777777" w:rsidTr="009A1EC7">
        <w:trPr>
          <w:trHeight w:val="719"/>
        </w:trPr>
        <w:tc>
          <w:tcPr>
            <w:tcW w:w="3566" w:type="dxa"/>
          </w:tcPr>
          <w:p w14:paraId="27FB6DC9" w14:textId="3762FF00"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szans i niedyskryminacji</w:t>
            </w:r>
            <w:r w:rsidR="006F3744" w:rsidRPr="007D5DEC" w:rsidDel="006F3744">
              <w:rPr>
                <w:rFonts w:ascii="Open Sans Light" w:hAnsi="Open Sans Light"/>
                <w:sz w:val="20"/>
                <w:szCs w:val="20"/>
              </w:rPr>
              <w:t xml:space="preserve"> </w:t>
            </w:r>
            <w:r w:rsidRPr="007D5DEC">
              <w:rPr>
                <w:rFonts w:ascii="Open Sans Light" w:hAnsi="Open Sans Light"/>
                <w:sz w:val="20"/>
                <w:szCs w:val="20"/>
              </w:rPr>
              <w:t>- uzasadnienie</w:t>
            </w:r>
          </w:p>
        </w:tc>
        <w:tc>
          <w:tcPr>
            <w:tcW w:w="1132" w:type="dxa"/>
          </w:tcPr>
          <w:p w14:paraId="73AF8AAA" w14:textId="2C84EB4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203EB2DF" w14:textId="7BC72002" w:rsidR="00F9678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 przypadku zaznaczenia TAK, </w:t>
            </w:r>
            <w:r w:rsidR="00DD42EA">
              <w:rPr>
                <w:rFonts w:ascii="Open Sans Light" w:hAnsi="Open Sans Light" w:cstheme="minorHAnsi"/>
                <w:sz w:val="20"/>
                <w:szCs w:val="20"/>
              </w:rPr>
              <w:t>w</w:t>
            </w:r>
            <w:r w:rsidRPr="00791C82">
              <w:rPr>
                <w:rFonts w:ascii="Open Sans Light" w:hAnsi="Open Sans Light" w:cstheme="minorHAnsi"/>
                <w:sz w:val="20"/>
                <w:szCs w:val="20"/>
              </w:rPr>
              <w:t>nioskodawca musi wykazać, że realizacja projektu będzie miała pozytywny wpływ na ww. zasadę</w:t>
            </w:r>
            <w:r w:rsidR="00F9678C">
              <w:rPr>
                <w:rFonts w:ascii="Open Sans Light" w:hAnsi="Open Sans Light" w:cstheme="minorHAnsi"/>
                <w:sz w:val="20"/>
                <w:szCs w:val="20"/>
              </w:rPr>
              <w:t xml:space="preserve"> lub</w:t>
            </w:r>
            <w:r w:rsidR="00CE1786">
              <w:rPr>
                <w:rFonts w:ascii="Open Sans Light" w:hAnsi="Open Sans Light" w:cstheme="minorHAnsi"/>
                <w:sz w:val="20"/>
                <w:szCs w:val="20"/>
              </w:rPr>
              <w:t xml:space="preserve"> będzie miała, w całości lub części, neutralny charakter. </w:t>
            </w:r>
          </w:p>
          <w:p w14:paraId="23A09568" w14:textId="2123DDB8"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Przez </w:t>
            </w:r>
            <w:r w:rsidRPr="00A17FA5">
              <w:rPr>
                <w:rFonts w:ascii="Open Sans Light" w:hAnsi="Open Sans Light" w:cstheme="minorHAnsi"/>
                <w:b/>
                <w:sz w:val="20"/>
                <w:szCs w:val="20"/>
              </w:rPr>
              <w:t>pozytywny</w:t>
            </w:r>
            <w:r w:rsidRPr="00791C82">
              <w:rPr>
                <w:rFonts w:ascii="Open Sans Light" w:hAnsi="Open Sans Light" w:cstheme="minorHAnsi"/>
                <w:sz w:val="20"/>
                <w:szCs w:val="20"/>
              </w:rPr>
              <w:t xml:space="preserve"> wpływ należy rozumieć zapewnienie dostępności wszelkich produktów i usług</w:t>
            </w:r>
            <w:r w:rsidR="00BF0743">
              <w:rPr>
                <w:rFonts w:ascii="Open Sans Light" w:hAnsi="Open Sans Light" w:cstheme="minorHAnsi"/>
                <w:sz w:val="20"/>
                <w:szCs w:val="20"/>
              </w:rPr>
              <w:t>,</w:t>
            </w:r>
            <w:r w:rsidRPr="00791C82">
              <w:rPr>
                <w:rFonts w:ascii="Open Sans Light" w:hAnsi="Open Sans Light" w:cstheme="minorHAnsi"/>
                <w:sz w:val="20"/>
                <w:szCs w:val="20"/>
              </w:rPr>
              <w:t xml:space="preserve"> jakie powstaną w wyniku projektu, zgodnie ze standardami dostępności dla polityki spójności 2021–2027 (</w:t>
            </w:r>
            <w:r w:rsidR="00BF0743">
              <w:rPr>
                <w:rFonts w:ascii="Open Sans Light" w:hAnsi="Open Sans Light" w:cstheme="minorHAnsi"/>
                <w:sz w:val="20"/>
                <w:szCs w:val="20"/>
              </w:rPr>
              <w:t xml:space="preserve">określonymi w </w:t>
            </w:r>
            <w:r w:rsidRPr="00791C82">
              <w:rPr>
                <w:rFonts w:ascii="Open Sans Light" w:hAnsi="Open Sans Light" w:cstheme="minorHAnsi"/>
                <w:sz w:val="20"/>
                <w:szCs w:val="20"/>
              </w:rPr>
              <w:t>zał. nr 2 do Wytycznych</w:t>
            </w:r>
            <w:r w:rsidR="00A463C0">
              <w:rPr>
                <w:rFonts w:ascii="Open Sans Light" w:hAnsi="Open Sans Light" w:cstheme="minorHAnsi"/>
                <w:sz w:val="20"/>
                <w:szCs w:val="20"/>
              </w:rPr>
              <w:t xml:space="preserve"> dotyczących realizacji zasad równościowych w ramach funduszy unijnych na lata 2021-2027</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t>
            </w:r>
            <w:r w:rsidR="00A463C0" w:rsidRPr="00A463C0">
              <w:rPr>
                <w:rFonts w:ascii="Open Sans Light" w:hAnsi="Open Sans Light" w:cstheme="minorHAnsi"/>
                <w:sz w:val="20"/>
                <w:szCs w:val="20"/>
              </w:rPr>
              <w:t xml:space="preserve">Wnioskodawca powinien umieścić w tym polu w szczególności informacje o: potencjalnych bezpośrednich użytkownikach produktów (usług) projektu, ewentualnych barierach/trudnościach, które mogą napotkać ci użytkownicy, standardach dostępności odnoszących się do projektu za względu na jego przedmiot, zastosowanych rozwiązaniach eliminujących </w:t>
            </w:r>
            <w:r w:rsidR="00A463C0" w:rsidRPr="00A463C0">
              <w:rPr>
                <w:rFonts w:ascii="Open Sans Light" w:hAnsi="Open Sans Light" w:cstheme="minorHAnsi"/>
                <w:sz w:val="20"/>
                <w:szCs w:val="20"/>
              </w:rPr>
              <w:lastRenderedPageBreak/>
              <w:t>zdiagnozowane trudności, w tym o spełnieniu obligatoryjnych standardów dostępności.</w:t>
            </w:r>
          </w:p>
          <w:p w14:paraId="6290733F" w14:textId="77FDB262"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W przypadku gdy </w:t>
            </w:r>
            <w:r w:rsidRPr="0099244D">
              <w:rPr>
                <w:rFonts w:ascii="Open Sans Light" w:hAnsi="Open Sans Light" w:cstheme="minorHAnsi"/>
                <w:b/>
                <w:sz w:val="20"/>
                <w:szCs w:val="20"/>
              </w:rPr>
              <w:t>produkty</w:t>
            </w:r>
            <w:r w:rsidRPr="00791C82">
              <w:rPr>
                <w:rFonts w:ascii="Open Sans Light" w:hAnsi="Open Sans Light" w:cstheme="minorHAnsi"/>
                <w:sz w:val="20"/>
                <w:szCs w:val="20"/>
              </w:rPr>
              <w:t xml:space="preserve"> (usługi) projektu nie mają swoich bezpośrednich użytkowników</w:t>
            </w:r>
            <w:r w:rsidR="00A463C0">
              <w:rPr>
                <w:rFonts w:ascii="Open Sans Light" w:hAnsi="Open Sans Light" w:cstheme="minorHAnsi"/>
                <w:sz w:val="20"/>
                <w:szCs w:val="20"/>
              </w:rPr>
              <w:t xml:space="preserve"> (przykładowo: trakcje kolejowe, instalacje elektryczne, linie przesyłowe, zbiorniki retencyjne</w:t>
            </w:r>
            <w:r w:rsidR="00BF0743">
              <w:rPr>
                <w:rFonts w:ascii="Open Sans Light" w:hAnsi="Open Sans Light" w:cstheme="minorHAnsi"/>
                <w:sz w:val="20"/>
                <w:szCs w:val="20"/>
              </w:rPr>
              <w:t>, a także sieci wodociągowo-kanalizacyjne, procesy technologiczne oczyszczania ścieków</w:t>
            </w:r>
            <w:r w:rsidR="00A463C0">
              <w:rPr>
                <w:rFonts w:ascii="Open Sans Light" w:hAnsi="Open Sans Light" w:cstheme="minorHAnsi"/>
                <w:sz w:val="20"/>
                <w:szCs w:val="20"/>
              </w:rPr>
              <w:t>)</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wówczas</w:t>
            </w:r>
            <w:r w:rsidRPr="00791C82">
              <w:rPr>
                <w:rFonts w:ascii="Open Sans Light" w:hAnsi="Open Sans Light" w:cstheme="minorHAnsi"/>
                <w:sz w:val="20"/>
                <w:szCs w:val="20"/>
              </w:rPr>
              <w:t xml:space="preserve"> dopuszczalne jest uznanie, że mają one charakter </w:t>
            </w:r>
            <w:r w:rsidRPr="00A17FA5">
              <w:rPr>
                <w:rFonts w:ascii="Open Sans Light" w:hAnsi="Open Sans Light" w:cstheme="minorHAnsi"/>
                <w:b/>
                <w:sz w:val="20"/>
                <w:szCs w:val="20"/>
              </w:rPr>
              <w:t>neutralny</w:t>
            </w:r>
            <w:r w:rsidRPr="00791C82">
              <w:rPr>
                <w:rFonts w:ascii="Open Sans Light" w:hAnsi="Open Sans Light" w:cstheme="minorHAnsi"/>
                <w:sz w:val="20"/>
                <w:szCs w:val="20"/>
              </w:rPr>
              <w:t>. W takim przypadku wnioskodawca musi wykazać</w:t>
            </w:r>
            <w:r w:rsidR="00CE1786">
              <w:rPr>
                <w:rFonts w:ascii="Open Sans Light" w:hAnsi="Open Sans Light" w:cstheme="minorHAnsi"/>
                <w:sz w:val="20"/>
                <w:szCs w:val="20"/>
              </w:rPr>
              <w:t xml:space="preserve"> (</w:t>
            </w:r>
            <w:r w:rsidR="00644D0B">
              <w:rPr>
                <w:rFonts w:ascii="Open Sans Light" w:hAnsi="Open Sans Light" w:cstheme="minorHAnsi"/>
                <w:sz w:val="20"/>
                <w:szCs w:val="20"/>
              </w:rPr>
              <w:t>uzasadnić</w:t>
            </w:r>
            <w:r w:rsidR="00CE1786">
              <w:rPr>
                <w:rFonts w:ascii="Open Sans Light" w:hAnsi="Open Sans Light" w:cstheme="minorHAnsi"/>
                <w:sz w:val="20"/>
                <w:szCs w:val="20"/>
              </w:rPr>
              <w:t>)</w:t>
            </w:r>
            <w:r w:rsidRPr="00791C82">
              <w:rPr>
                <w:rFonts w:ascii="Open Sans Light" w:hAnsi="Open Sans Light" w:cstheme="minorHAnsi"/>
                <w:sz w:val="20"/>
                <w:szCs w:val="20"/>
              </w:rPr>
              <w:t xml:space="preserve">, że dostępność nie dotyczy danego produktu (lub usługi). </w:t>
            </w:r>
          </w:p>
          <w:p w14:paraId="77E2FC51" w14:textId="5AB151EF" w:rsidR="00CE1786"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przypadku uznania</w:t>
            </w:r>
            <w:r w:rsidR="00A463C0">
              <w:rPr>
                <w:rFonts w:ascii="Open Sans Light" w:hAnsi="Open Sans Light" w:cstheme="minorHAnsi"/>
                <w:sz w:val="20"/>
                <w:szCs w:val="20"/>
              </w:rPr>
              <w:t xml:space="preserve"> przez KOP</w:t>
            </w:r>
            <w:r w:rsidRPr="00791C82">
              <w:rPr>
                <w:rFonts w:ascii="Open Sans Light" w:hAnsi="Open Sans Light" w:cstheme="minorHAnsi"/>
                <w:sz w:val="20"/>
                <w:szCs w:val="20"/>
              </w:rPr>
              <w:t xml:space="preserve">, że dany produkt (lub usługa) jest neutralny, </w:t>
            </w:r>
            <w:r w:rsidRPr="0099244D">
              <w:rPr>
                <w:rFonts w:ascii="Open Sans Light" w:hAnsi="Open Sans Light" w:cstheme="minorHAnsi"/>
                <w:b/>
                <w:sz w:val="20"/>
                <w:szCs w:val="20"/>
              </w:rPr>
              <w:t>projekt zawierający ten produkt (lub usługę) może być uznany za zgodny z zasadą równości szans i</w:t>
            </w:r>
            <w:r w:rsidR="00DD42EA" w:rsidRPr="0099244D">
              <w:rPr>
                <w:rFonts w:ascii="Open Sans Light" w:hAnsi="Open Sans Light" w:cstheme="minorHAnsi"/>
                <w:b/>
                <w:sz w:val="20"/>
                <w:szCs w:val="20"/>
              </w:rPr>
              <w:t> </w:t>
            </w:r>
            <w:r w:rsidRPr="0099244D">
              <w:rPr>
                <w:rFonts w:ascii="Open Sans Light" w:hAnsi="Open Sans Light" w:cstheme="minorHAnsi"/>
                <w:b/>
                <w:sz w:val="20"/>
                <w:szCs w:val="20"/>
              </w:rPr>
              <w:t>niedyskryminacji</w:t>
            </w:r>
            <w:r w:rsidR="00A463C0" w:rsidRPr="0099244D">
              <w:rPr>
                <w:rFonts w:ascii="Open Sans Light" w:hAnsi="Open Sans Light" w:cstheme="minorHAnsi"/>
                <w:b/>
                <w:sz w:val="20"/>
                <w:szCs w:val="20"/>
              </w:rPr>
              <w:t>, czyli otrzymać ocenę pozytywną</w:t>
            </w:r>
            <w:r w:rsidRPr="007D5DEC">
              <w:rPr>
                <w:rFonts w:ascii="Open Sans Light" w:hAnsi="Open Sans Light" w:cstheme="minorHAnsi"/>
                <w:sz w:val="20"/>
                <w:szCs w:val="20"/>
              </w:rPr>
              <w:t xml:space="preserve">. </w:t>
            </w:r>
          </w:p>
          <w:p w14:paraId="4FFF4D34" w14:textId="62E9AE6E" w:rsidR="00DA4B62" w:rsidRDefault="00BF0743" w:rsidP="000212C7">
            <w:pPr>
              <w:spacing w:after="120" w:line="276" w:lineRule="auto"/>
              <w:rPr>
                <w:rFonts w:ascii="Open Sans Light" w:hAnsi="Open Sans Light" w:cstheme="minorHAnsi"/>
                <w:sz w:val="20"/>
                <w:szCs w:val="20"/>
              </w:rPr>
            </w:pPr>
            <w:r w:rsidRPr="00BF0743">
              <w:rPr>
                <w:rFonts w:ascii="Open Sans Light" w:hAnsi="Open Sans Light" w:cstheme="minorHAnsi"/>
                <w:sz w:val="20"/>
                <w:szCs w:val="20"/>
              </w:rPr>
              <w:t>Uznanie neutralności</w:t>
            </w:r>
            <w:r>
              <w:rPr>
                <w:rFonts w:ascii="Open Sans Light" w:hAnsi="Open Sans Light" w:cstheme="minorHAnsi"/>
                <w:sz w:val="20"/>
                <w:szCs w:val="20"/>
              </w:rPr>
              <w:t xml:space="preserve"> </w:t>
            </w:r>
            <w:r w:rsidRPr="00BF0743">
              <w:rPr>
                <w:rFonts w:ascii="Open Sans Light" w:hAnsi="Open Sans Light" w:cstheme="minorHAnsi"/>
                <w:sz w:val="20"/>
                <w:szCs w:val="20"/>
              </w:rPr>
              <w:t>określonych produktów (usług) projektu nie zwalnia jednak beneficjenta ze</w:t>
            </w:r>
            <w:r>
              <w:rPr>
                <w:rFonts w:ascii="Open Sans Light" w:hAnsi="Open Sans Light" w:cstheme="minorHAnsi"/>
                <w:sz w:val="20"/>
                <w:szCs w:val="20"/>
              </w:rPr>
              <w:t xml:space="preserve"> </w:t>
            </w:r>
            <w:r w:rsidRPr="00BF0743">
              <w:rPr>
                <w:rFonts w:ascii="Open Sans Light" w:hAnsi="Open Sans Light" w:cstheme="minorHAnsi"/>
                <w:sz w:val="20"/>
                <w:szCs w:val="20"/>
              </w:rPr>
              <w:t>stosowania standardów dostępności dla realizacji pozostałej części projektu,</w:t>
            </w:r>
            <w:r>
              <w:rPr>
                <w:rFonts w:ascii="Open Sans Light" w:hAnsi="Open Sans Light" w:cstheme="minorHAnsi"/>
                <w:sz w:val="20"/>
                <w:szCs w:val="20"/>
              </w:rPr>
              <w:t xml:space="preserve"> </w:t>
            </w:r>
            <w:r w:rsidRPr="00BF0743">
              <w:rPr>
                <w:rFonts w:ascii="Open Sans Light" w:hAnsi="Open Sans Light" w:cstheme="minorHAnsi"/>
                <w:sz w:val="20"/>
                <w:szCs w:val="20"/>
              </w:rPr>
              <w:t xml:space="preserve">dla której standardy dostępności </w:t>
            </w:r>
            <w:r w:rsidR="00CE1786">
              <w:rPr>
                <w:rFonts w:ascii="Open Sans Light" w:hAnsi="Open Sans Light" w:cstheme="minorHAnsi"/>
                <w:sz w:val="20"/>
                <w:szCs w:val="20"/>
              </w:rPr>
              <w:t xml:space="preserve">(określone w zał. 2 do ww. Wytycznych) </w:t>
            </w:r>
            <w:r w:rsidRPr="00BF0743">
              <w:rPr>
                <w:rFonts w:ascii="Open Sans Light" w:hAnsi="Open Sans Light" w:cstheme="minorHAnsi"/>
                <w:sz w:val="20"/>
                <w:szCs w:val="20"/>
              </w:rPr>
              <w:t>mają zastosowanie</w:t>
            </w:r>
            <w:r w:rsidR="00CE1786">
              <w:rPr>
                <w:rFonts w:ascii="Open Sans Light" w:hAnsi="Open Sans Light" w:cstheme="minorHAnsi"/>
                <w:sz w:val="20"/>
                <w:szCs w:val="20"/>
              </w:rPr>
              <w:t>,</w:t>
            </w:r>
            <w:r>
              <w:rPr>
                <w:rFonts w:ascii="Open Sans Light" w:hAnsi="Open Sans Light" w:cstheme="minorHAnsi"/>
                <w:sz w:val="20"/>
                <w:szCs w:val="20"/>
              </w:rPr>
              <w:t xml:space="preserve"> np. w przypadku </w:t>
            </w:r>
            <w:r w:rsidR="00DA4B62">
              <w:rPr>
                <w:rFonts w:ascii="Open Sans Light" w:hAnsi="Open Sans Light" w:cstheme="minorHAnsi"/>
                <w:sz w:val="20"/>
                <w:szCs w:val="20"/>
              </w:rPr>
              <w:t xml:space="preserve">działań informacyjno-promocyjnych, zadań inwestycyjnych obejmujących elementy towarzyszące infrastrukturze transportowej </w:t>
            </w:r>
            <w:r w:rsidR="00F9678C">
              <w:rPr>
                <w:rFonts w:ascii="Open Sans Light" w:hAnsi="Open Sans Light" w:cstheme="minorHAnsi"/>
                <w:sz w:val="20"/>
                <w:szCs w:val="20"/>
              </w:rPr>
              <w:t>(</w:t>
            </w:r>
            <w:r w:rsidR="00CE1786">
              <w:rPr>
                <w:rFonts w:ascii="Open Sans Light" w:hAnsi="Open Sans Light" w:cstheme="minorHAnsi"/>
                <w:sz w:val="20"/>
                <w:szCs w:val="20"/>
              </w:rPr>
              <w:t xml:space="preserve">w tym </w:t>
            </w:r>
            <w:r w:rsidR="00F9678C">
              <w:rPr>
                <w:rFonts w:ascii="Open Sans Light" w:hAnsi="Open Sans Light" w:cstheme="minorHAnsi"/>
                <w:sz w:val="20"/>
                <w:szCs w:val="20"/>
              </w:rPr>
              <w:t>miejsca postojowe, chodniki, przejścia dla pieszych itp.)</w:t>
            </w:r>
            <w:r w:rsidR="00CE1786">
              <w:rPr>
                <w:rFonts w:ascii="Open Sans Light" w:hAnsi="Open Sans Light" w:cstheme="minorHAnsi"/>
                <w:sz w:val="20"/>
                <w:szCs w:val="20"/>
              </w:rPr>
              <w:t xml:space="preserve">, </w:t>
            </w:r>
            <w:r w:rsidR="00DA4B62">
              <w:rPr>
                <w:rFonts w:ascii="Open Sans Light" w:hAnsi="Open Sans Light" w:cstheme="minorHAnsi"/>
                <w:sz w:val="20"/>
                <w:szCs w:val="20"/>
              </w:rPr>
              <w:t xml:space="preserve">czy budynki </w:t>
            </w:r>
            <w:r w:rsidRPr="00BF0743">
              <w:rPr>
                <w:rFonts w:ascii="Open Sans Light" w:hAnsi="Open Sans Light" w:cstheme="minorHAnsi"/>
                <w:sz w:val="20"/>
                <w:szCs w:val="20"/>
              </w:rPr>
              <w:t>.</w:t>
            </w:r>
          </w:p>
          <w:p w14:paraId="3D1E5B2D" w14:textId="056BE2F6" w:rsidR="00BF0743" w:rsidRDefault="00BF0743" w:rsidP="000212C7">
            <w:pPr>
              <w:spacing w:after="120" w:line="276" w:lineRule="auto"/>
              <w:rPr>
                <w:rFonts w:ascii="Open Sans Light" w:hAnsi="Open Sans Light" w:cstheme="minorHAnsi"/>
                <w:sz w:val="20"/>
                <w:szCs w:val="20"/>
              </w:rPr>
            </w:pPr>
            <w:r w:rsidRPr="00A463C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A463C0">
              <w:rPr>
                <w:rFonts w:ascii="Open Sans Light" w:hAnsi="Open Sans Light" w:cstheme="minorHAnsi"/>
                <w:sz w:val="20"/>
                <w:szCs w:val="20"/>
              </w:rPr>
              <w:t>Zaznaczenie NIE spowoduje, że projekt otrzyma negatywną ocenę.</w:t>
            </w:r>
          </w:p>
          <w:p w14:paraId="30678303" w14:textId="16EEB0B1" w:rsidR="006763F9" w:rsidRPr="007D5DEC"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51173FF3" w14:textId="77777777" w:rsidTr="009A1EC7">
        <w:trPr>
          <w:trHeight w:val="719"/>
        </w:trPr>
        <w:tc>
          <w:tcPr>
            <w:tcW w:w="3566" w:type="dxa"/>
          </w:tcPr>
          <w:p w14:paraId="20471B3A" w14:textId="65394B1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zasadą równości kobiet i mężczyzn?</w:t>
            </w:r>
          </w:p>
        </w:tc>
        <w:tc>
          <w:tcPr>
            <w:tcW w:w="1132" w:type="dxa"/>
          </w:tcPr>
          <w:p w14:paraId="62EC5197" w14:textId="79454466"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1F02FFAD" w14:textId="743680F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 lub NIE DOTYCZY (projekt jest neutralny wobec horyzontalnej zasady równości kobiet i</w:t>
            </w:r>
            <w:r w:rsidR="00DD42EA">
              <w:rPr>
                <w:rFonts w:ascii="Open Sans Light" w:hAnsi="Open Sans Light" w:cstheme="minorHAnsi"/>
                <w:sz w:val="20"/>
                <w:szCs w:val="20"/>
              </w:rPr>
              <w:t> </w:t>
            </w:r>
            <w:r w:rsidRPr="007D5DEC">
              <w:rPr>
                <w:rFonts w:ascii="Open Sans Light" w:hAnsi="Open Sans Light" w:cstheme="minorHAnsi"/>
                <w:sz w:val="20"/>
                <w:szCs w:val="20"/>
              </w:rPr>
              <w:t>mężczyzn)</w:t>
            </w:r>
            <w:r w:rsidR="00DD42EA">
              <w:rPr>
                <w:rFonts w:ascii="Open Sans Light" w:hAnsi="Open Sans Light" w:cstheme="minorHAnsi"/>
                <w:sz w:val="20"/>
                <w:szCs w:val="20"/>
              </w:rPr>
              <w:t>.</w:t>
            </w:r>
          </w:p>
        </w:tc>
      </w:tr>
      <w:tr w:rsidR="006763F9" w:rsidRPr="004032E4" w14:paraId="5E8CEFAA" w14:textId="77777777" w:rsidTr="009A1EC7">
        <w:trPr>
          <w:trHeight w:val="719"/>
        </w:trPr>
        <w:tc>
          <w:tcPr>
            <w:tcW w:w="3566" w:type="dxa"/>
          </w:tcPr>
          <w:p w14:paraId="2DB343C4" w14:textId="368F356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kobiet i mężczyzn -</w:t>
            </w:r>
            <w:r w:rsidR="00801ECD">
              <w:rPr>
                <w:rFonts w:ascii="Open Sans Light" w:hAnsi="Open Sans Light"/>
                <w:sz w:val="20"/>
                <w:szCs w:val="20"/>
              </w:rPr>
              <w:t xml:space="preserve"> </w:t>
            </w:r>
            <w:r w:rsidRPr="007D5DEC">
              <w:rPr>
                <w:rFonts w:ascii="Open Sans Light" w:hAnsi="Open Sans Light"/>
                <w:sz w:val="20"/>
                <w:szCs w:val="20"/>
              </w:rPr>
              <w:t>uzasadnienie</w:t>
            </w:r>
          </w:p>
        </w:tc>
        <w:tc>
          <w:tcPr>
            <w:tcW w:w="1132" w:type="dxa"/>
          </w:tcPr>
          <w:p w14:paraId="513B7119" w14:textId="751A325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4A5569ED" w14:textId="396F763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w:t>
            </w:r>
            <w:r w:rsidR="00E76A47">
              <w:rPr>
                <w:rFonts w:ascii="Open Sans Light" w:hAnsi="Open Sans Light" w:cstheme="minorHAnsi"/>
                <w:sz w:val="20"/>
                <w:szCs w:val="20"/>
              </w:rPr>
              <w:t>, wnioskodawca przedstawi informacje potwierdzające</w:t>
            </w:r>
            <w:r w:rsidRPr="007D5DEC">
              <w:rPr>
                <w:rFonts w:ascii="Open Sans Light" w:hAnsi="Open Sans Light" w:cstheme="minorHAnsi"/>
                <w:sz w:val="20"/>
                <w:szCs w:val="20"/>
              </w:rPr>
              <w:t xml:space="preserve"> zgodność planowanego projektu z zasadą równości kobiet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mężczyzn. </w:t>
            </w:r>
          </w:p>
          <w:p w14:paraId="49CD970E" w14:textId="2168A4C0" w:rsidR="006763F9"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Wnioskodawca zapewni i wykaże (w tym w obszarze zarządzania personelem projektu)</w:t>
            </w:r>
            <w:r w:rsidR="006763F9" w:rsidRPr="007D5DEC">
              <w:rPr>
                <w:rFonts w:ascii="Open Sans Light" w:hAnsi="Open Sans Light" w:cstheme="minorHAnsi"/>
                <w:sz w:val="20"/>
                <w:szCs w:val="20"/>
              </w:rPr>
              <w:t xml:space="preserve">, że na żadnym etapie </w:t>
            </w:r>
            <w:r w:rsidR="006763F9" w:rsidRPr="007D5DEC">
              <w:rPr>
                <w:rFonts w:ascii="Open Sans Light" w:hAnsi="Open Sans Light" w:cstheme="minorHAnsi"/>
                <w:sz w:val="20"/>
                <w:szCs w:val="20"/>
              </w:rPr>
              <w:lastRenderedPageBreak/>
              <w:t xml:space="preserve">wdrażania projektu nie dojdzie do dyskryminacji i wykluczenia ze względu na płeć. </w:t>
            </w:r>
            <w:r>
              <w:rPr>
                <w:rFonts w:ascii="Open Sans Light" w:hAnsi="Open Sans Light" w:cstheme="minorHAnsi"/>
                <w:sz w:val="20"/>
                <w:szCs w:val="20"/>
              </w:rPr>
              <w:t xml:space="preserve">Ponadto, o ile </w:t>
            </w:r>
            <w:r w:rsidR="006763F9" w:rsidRPr="007D5DEC">
              <w:rPr>
                <w:rFonts w:ascii="Open Sans Light" w:hAnsi="Open Sans Light" w:cstheme="minorHAnsi"/>
                <w:sz w:val="20"/>
                <w:szCs w:val="20"/>
              </w:rPr>
              <w:t xml:space="preserve">w projekcie zostaną zdiagnozowane nierówności, </w:t>
            </w:r>
            <w:r>
              <w:rPr>
                <w:rFonts w:ascii="Open Sans Light" w:hAnsi="Open Sans Light" w:cstheme="minorHAnsi"/>
                <w:sz w:val="20"/>
                <w:szCs w:val="20"/>
              </w:rPr>
              <w:t>wnioskodawca przedstawi</w:t>
            </w:r>
            <w:r w:rsidR="006763F9" w:rsidRPr="007D5DEC">
              <w:rPr>
                <w:rFonts w:ascii="Open Sans Light" w:hAnsi="Open Sans Light" w:cstheme="minorHAnsi"/>
                <w:sz w:val="20"/>
                <w:szCs w:val="20"/>
              </w:rPr>
              <w:t xml:space="preserve"> informacje o</w:t>
            </w:r>
            <w:r w:rsidR="00A45282">
              <w:rPr>
                <w:rFonts w:ascii="Open Sans Light" w:hAnsi="Open Sans Light" w:cstheme="minorHAnsi"/>
                <w:sz w:val="20"/>
                <w:szCs w:val="20"/>
              </w:rPr>
              <w:t> </w:t>
            </w:r>
            <w:r>
              <w:rPr>
                <w:rFonts w:ascii="Open Sans Light" w:hAnsi="Open Sans Light" w:cstheme="minorHAnsi"/>
                <w:sz w:val="20"/>
                <w:szCs w:val="20"/>
              </w:rPr>
              <w:t xml:space="preserve">zaplanowanych </w:t>
            </w:r>
            <w:r w:rsidR="006763F9" w:rsidRPr="007D5DEC">
              <w:rPr>
                <w:rFonts w:ascii="Open Sans Light" w:hAnsi="Open Sans Light" w:cstheme="minorHAnsi"/>
                <w:sz w:val="20"/>
                <w:szCs w:val="20"/>
              </w:rPr>
              <w:t>działaniach w ramach projektu</w:t>
            </w:r>
            <w:r>
              <w:rPr>
                <w:rFonts w:ascii="Open Sans Light" w:hAnsi="Open Sans Light" w:cstheme="minorHAnsi"/>
                <w:sz w:val="20"/>
                <w:szCs w:val="20"/>
              </w:rPr>
              <w:t>, które wpłyną</w:t>
            </w:r>
            <w:r w:rsidR="006763F9" w:rsidRPr="007D5DEC">
              <w:rPr>
                <w:rFonts w:ascii="Open Sans Light" w:hAnsi="Open Sans Light" w:cstheme="minorHAnsi"/>
                <w:sz w:val="20"/>
                <w:szCs w:val="20"/>
              </w:rPr>
              <w:t xml:space="preserve"> na wyrównywanie szans </w:t>
            </w:r>
            <w:r>
              <w:rPr>
                <w:rFonts w:ascii="Open Sans Light" w:hAnsi="Open Sans Light" w:cstheme="minorHAnsi"/>
                <w:sz w:val="20"/>
                <w:szCs w:val="20"/>
              </w:rPr>
              <w:t xml:space="preserve">danej </w:t>
            </w:r>
            <w:r w:rsidR="006763F9" w:rsidRPr="007D5DEC">
              <w:rPr>
                <w:rFonts w:ascii="Open Sans Light" w:hAnsi="Open Sans Light" w:cstheme="minorHAnsi"/>
                <w:sz w:val="20"/>
                <w:szCs w:val="20"/>
              </w:rPr>
              <w:t>płci będącej w</w:t>
            </w:r>
            <w:r w:rsidR="00A45282">
              <w:rPr>
                <w:rFonts w:ascii="Open Sans Light" w:hAnsi="Open Sans Light" w:cstheme="minorHAnsi"/>
                <w:sz w:val="20"/>
                <w:szCs w:val="20"/>
              </w:rPr>
              <w:t> </w:t>
            </w:r>
            <w:r w:rsidR="006763F9" w:rsidRPr="007D5DEC">
              <w:rPr>
                <w:rFonts w:ascii="Open Sans Light" w:hAnsi="Open Sans Light" w:cstheme="minorHAnsi"/>
                <w:sz w:val="20"/>
                <w:szCs w:val="20"/>
              </w:rPr>
              <w:t xml:space="preserve">gorszym położeniu. </w:t>
            </w:r>
          </w:p>
          <w:p w14:paraId="30317621" w14:textId="4D78B7B9" w:rsidR="00E76A47" w:rsidRPr="007D5DEC" w:rsidRDefault="00E76A47"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Dobrymi praktykami, które uzasadniają zgodność projektu z przedmiotową zasadą są przykładowo następujące działania u wnioskodawcy: wypracowanie i wdrożenie rozwiązań w zakresie work-life balance, wypracowanie i wdrożenie procedur przeciwdziałania dyskryminacji i mobbingowi w miejscu pracy, w tym procedur zgłaszania niepożądanych zjawisk w miejscu pracy, identyfikacja gender gap, czyli nierówności w</w:t>
            </w:r>
            <w:r w:rsidR="00A45282">
              <w:rPr>
                <w:rFonts w:ascii="Open Sans Light" w:hAnsi="Open Sans Light" w:cstheme="minorHAnsi"/>
                <w:sz w:val="20"/>
                <w:szCs w:val="20"/>
              </w:rPr>
              <w:t> </w:t>
            </w:r>
            <w:r w:rsidRPr="00E76A47">
              <w:rPr>
                <w:rFonts w:ascii="Open Sans Light" w:hAnsi="Open Sans Light" w:cstheme="minorHAnsi"/>
                <w:sz w:val="20"/>
                <w:szCs w:val="20"/>
              </w:rPr>
              <w:t>wynagrodzeniach kobiet i mężczyzn (przeprowadzenie audytu w miejscu pracy pod kątem równości wynagrodzeń), przeszkolenie wszystkich zatrudnionych osób w zakresie przeciwdziałania dyskryminacji i mobbingowi w miejscu pracy, przeprowadzenie audytu w miejscu pracy pod kątem równości szans kobiet i mężczyzn, prowadzenie bieżących audytów równościowych na podstawie anonimowych ankiet ewaluacyjnych zbieranych od personelu projektu, przeprowadzenie audytu w</w:t>
            </w:r>
            <w:r w:rsidR="00A45282">
              <w:rPr>
                <w:rFonts w:ascii="Open Sans Light" w:hAnsi="Open Sans Light" w:cstheme="minorHAnsi"/>
                <w:sz w:val="20"/>
                <w:szCs w:val="20"/>
              </w:rPr>
              <w:t> </w:t>
            </w:r>
            <w:r w:rsidRPr="00E76A47">
              <w:rPr>
                <w:rFonts w:ascii="Open Sans Light" w:hAnsi="Open Sans Light" w:cstheme="minorHAnsi"/>
                <w:sz w:val="20"/>
                <w:szCs w:val="20"/>
              </w:rPr>
              <w:t>miejscu pracy pod kątem zarządzania różnorodnością w miejscu pracy, prowadzenie działań rekrutacyjnych z</w:t>
            </w:r>
            <w:r w:rsidR="00A45282">
              <w:rPr>
                <w:rFonts w:ascii="Open Sans Light" w:hAnsi="Open Sans Light" w:cstheme="minorHAnsi"/>
                <w:sz w:val="20"/>
                <w:szCs w:val="20"/>
              </w:rPr>
              <w:t> </w:t>
            </w:r>
            <w:r w:rsidRPr="00E76A47">
              <w:rPr>
                <w:rFonts w:ascii="Open Sans Light" w:hAnsi="Open Sans Light" w:cstheme="minorHAnsi"/>
                <w:sz w:val="20"/>
                <w:szCs w:val="20"/>
              </w:rPr>
              <w:t>niestereotypowym przekazem skierowanym do kandydatów.</w:t>
            </w:r>
          </w:p>
          <w:p w14:paraId="6F28D018" w14:textId="290E8C5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Dopuszczalne jest uznanie neutralności projektu w</w:t>
            </w:r>
            <w:r w:rsidR="00A45282">
              <w:rPr>
                <w:rFonts w:ascii="Open Sans Light" w:hAnsi="Open Sans Light" w:cstheme="minorHAnsi"/>
                <w:sz w:val="20"/>
                <w:szCs w:val="20"/>
              </w:rPr>
              <w:t> </w:t>
            </w:r>
            <w:r w:rsidRPr="007D5DEC">
              <w:rPr>
                <w:rFonts w:ascii="Open Sans Light" w:hAnsi="Open Sans Light" w:cstheme="minorHAnsi"/>
                <w:sz w:val="20"/>
                <w:szCs w:val="20"/>
              </w:rPr>
              <w:t>stosunku do zasady równości kobiet i mężczyzn. W</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przypadku </w:t>
            </w:r>
            <w:r w:rsidR="00E76A47">
              <w:rPr>
                <w:rFonts w:ascii="Open Sans Light" w:hAnsi="Open Sans Light" w:cstheme="minorHAnsi"/>
                <w:sz w:val="20"/>
                <w:szCs w:val="20"/>
              </w:rPr>
              <w:t>wyboru opcji</w:t>
            </w:r>
            <w:r w:rsidRPr="007D5DEC">
              <w:rPr>
                <w:rFonts w:ascii="Open Sans Light" w:hAnsi="Open Sans Light" w:cstheme="minorHAnsi"/>
                <w:sz w:val="20"/>
                <w:szCs w:val="20"/>
              </w:rPr>
              <w:t xml:space="preserve"> NIE DOTYCZY</w:t>
            </w:r>
            <w:r w:rsidR="00E76A47">
              <w:rPr>
                <w:rFonts w:ascii="Open Sans Light" w:hAnsi="Open Sans Light" w:cstheme="minorHAnsi"/>
                <w:sz w:val="20"/>
                <w:szCs w:val="20"/>
              </w:rPr>
              <w:t xml:space="preserve">, tj. wskazania, że projekt jest neutralny </w:t>
            </w:r>
            <w:r w:rsidR="005C2FD7">
              <w:rPr>
                <w:rFonts w:ascii="Open Sans Light" w:hAnsi="Open Sans Light" w:cstheme="minorHAnsi"/>
                <w:sz w:val="20"/>
                <w:szCs w:val="20"/>
              </w:rPr>
              <w:t>względem tej zasady</w:t>
            </w:r>
            <w:r w:rsidRPr="007D5DEC">
              <w:rPr>
                <w:rFonts w:ascii="Open Sans Light" w:hAnsi="Open Sans Light" w:cstheme="minorHAnsi"/>
                <w:sz w:val="20"/>
                <w:szCs w:val="20"/>
              </w:rPr>
              <w:t xml:space="preserve">, </w:t>
            </w:r>
            <w:r w:rsidR="005C2FD7">
              <w:rPr>
                <w:rFonts w:ascii="Open Sans Light" w:hAnsi="Open Sans Light" w:cstheme="minorHAnsi"/>
                <w:sz w:val="20"/>
                <w:szCs w:val="20"/>
              </w:rPr>
              <w:t>wnioskodawca</w:t>
            </w:r>
            <w:r w:rsidR="005C2FD7" w:rsidRPr="007D5DEC">
              <w:rPr>
                <w:rFonts w:ascii="Open Sans Light" w:hAnsi="Open Sans Light" w:cstheme="minorHAnsi"/>
                <w:sz w:val="20"/>
                <w:szCs w:val="20"/>
              </w:rPr>
              <w:t xml:space="preserve"> </w:t>
            </w:r>
            <w:r w:rsidRPr="007D5DEC">
              <w:rPr>
                <w:rFonts w:ascii="Open Sans Light" w:hAnsi="Open Sans Light" w:cstheme="minorHAnsi"/>
                <w:sz w:val="20"/>
                <w:szCs w:val="20"/>
              </w:rPr>
              <w:t xml:space="preserve">musi wyczerpująco uzasadnić, dlaczego </w:t>
            </w:r>
            <w:r w:rsidR="005C2FD7">
              <w:rPr>
                <w:rFonts w:ascii="Open Sans Light" w:hAnsi="Open Sans Light" w:cstheme="minorHAnsi"/>
                <w:sz w:val="20"/>
                <w:szCs w:val="20"/>
              </w:rPr>
              <w:t xml:space="preserve">dany </w:t>
            </w:r>
            <w:r w:rsidRPr="007D5DEC">
              <w:rPr>
                <w:rFonts w:ascii="Open Sans Light" w:hAnsi="Open Sans Light" w:cstheme="minorHAnsi"/>
                <w:sz w:val="20"/>
                <w:szCs w:val="20"/>
              </w:rPr>
              <w:t xml:space="preserve">projekt nie jest w stanie zrealizować jakichkolwiek działań w zakresie zgodności z ww. zasadą. </w:t>
            </w:r>
          </w:p>
          <w:p w14:paraId="0BC42B06" w14:textId="4338C030"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Decyzja </w:t>
            </w:r>
            <w:r w:rsidR="005C2FD7">
              <w:rPr>
                <w:rFonts w:ascii="Open Sans Light" w:hAnsi="Open Sans Light" w:cstheme="minorHAnsi"/>
                <w:sz w:val="20"/>
                <w:szCs w:val="20"/>
              </w:rPr>
              <w:t xml:space="preserve">ws. </w:t>
            </w:r>
            <w:r w:rsidRPr="007D5DEC">
              <w:rPr>
                <w:rFonts w:ascii="Open Sans Light" w:hAnsi="Open Sans Light" w:cstheme="minorHAnsi"/>
                <w:sz w:val="20"/>
                <w:szCs w:val="20"/>
              </w:rPr>
              <w:t xml:space="preserve">uznania projektu za neutralny należy do instytucji oceniającej wniosek. </w:t>
            </w:r>
            <w:r w:rsidR="005C2FD7">
              <w:rPr>
                <w:rFonts w:ascii="Open Sans Light" w:hAnsi="Open Sans Light" w:cstheme="minorHAnsi"/>
                <w:sz w:val="20"/>
                <w:szCs w:val="20"/>
              </w:rPr>
              <w:t xml:space="preserve">W przypadku uznania przez KOP, że projekt ma charakter neutralny wobec zasady równości kobiet i mężczyzn, jest on traktowany </w:t>
            </w:r>
            <w:r w:rsidR="005C2FD7">
              <w:rPr>
                <w:rFonts w:ascii="Open Sans Light" w:hAnsi="Open Sans Light" w:cstheme="minorHAnsi"/>
                <w:sz w:val="20"/>
                <w:szCs w:val="20"/>
              </w:rPr>
              <w:lastRenderedPageBreak/>
              <w:t>jako projekt zgodny z tą zasadą i otrzymuje ocenę pozytywną.</w:t>
            </w:r>
          </w:p>
          <w:p w14:paraId="0EEF542B" w14:textId="6DAFFDA5" w:rsidR="00CE1786" w:rsidRDefault="00CE1786"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E76A47">
              <w:rPr>
                <w:rFonts w:ascii="Open Sans Light" w:hAnsi="Open Sans Light" w:cstheme="minorHAnsi"/>
                <w:sz w:val="20"/>
                <w:szCs w:val="20"/>
              </w:rPr>
              <w:t>Zaznaczenie NIE spowoduje, że projekt otrzyma negatywną ocenę.</w:t>
            </w:r>
          </w:p>
          <w:p w14:paraId="706E9D14" w14:textId="6336B108" w:rsidR="006763F9" w:rsidRPr="007D5DEC" w:rsidRDefault="005C2FD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2B00F5EC" w14:textId="77777777" w:rsidTr="009A1EC7">
        <w:trPr>
          <w:trHeight w:val="719"/>
        </w:trPr>
        <w:tc>
          <w:tcPr>
            <w:tcW w:w="3566" w:type="dxa"/>
          </w:tcPr>
          <w:p w14:paraId="5AC82405" w14:textId="494D6DA1"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 xml:space="preserve">Czy projekt jest zgodny z Kartą Praw Podstawowych Unii Europejskiej z dnia </w:t>
            </w:r>
            <w:r w:rsidR="00F06608">
              <w:rPr>
                <w:rFonts w:ascii="Open Sans Light" w:hAnsi="Open Sans Light"/>
                <w:sz w:val="20"/>
                <w:szCs w:val="20"/>
              </w:rPr>
              <w:t>7 czerwca 2016 r.</w:t>
            </w:r>
            <w:r w:rsidRPr="007D5DEC">
              <w:rPr>
                <w:rFonts w:ascii="Open Sans Light" w:hAnsi="Open Sans Light"/>
                <w:sz w:val="20"/>
                <w:szCs w:val="20"/>
              </w:rPr>
              <w:t xml:space="preserve"> (KPP)?</w:t>
            </w:r>
          </w:p>
        </w:tc>
        <w:tc>
          <w:tcPr>
            <w:tcW w:w="1132" w:type="dxa"/>
          </w:tcPr>
          <w:p w14:paraId="4B1AAEEE" w14:textId="448AADD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59B5B581" w14:textId="52BAA07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79339573" w14:textId="77777777" w:rsidTr="009A1EC7">
        <w:trPr>
          <w:trHeight w:val="719"/>
        </w:trPr>
        <w:tc>
          <w:tcPr>
            <w:tcW w:w="3566" w:type="dxa"/>
          </w:tcPr>
          <w:p w14:paraId="265B4400" w14:textId="3A738E2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 xml:space="preserve">Zgodność z Kartą Praw Podstawowych Unii Europejskiej z dnia </w:t>
            </w:r>
            <w:r w:rsidR="00F06608">
              <w:rPr>
                <w:rFonts w:ascii="Open Sans Light" w:hAnsi="Open Sans Light"/>
                <w:sz w:val="20"/>
                <w:szCs w:val="20"/>
              </w:rPr>
              <w:t>7 czerwca 2016</w:t>
            </w:r>
            <w:r w:rsidRPr="007D5DEC">
              <w:rPr>
                <w:rFonts w:ascii="Open Sans Light" w:hAnsi="Open Sans Light"/>
                <w:sz w:val="20"/>
                <w:szCs w:val="20"/>
              </w:rPr>
              <w:t xml:space="preserve"> r. (KPP) - uzasadnienie</w:t>
            </w:r>
          </w:p>
        </w:tc>
        <w:tc>
          <w:tcPr>
            <w:tcW w:w="1132" w:type="dxa"/>
          </w:tcPr>
          <w:p w14:paraId="164C7ACF" w14:textId="45B20E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392FDF6B" w14:textId="71810F8D"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176720">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KPP w zakresie odnoszącym się do sposobu realizacji i zakresu projektu</w:t>
            </w:r>
            <w:r w:rsidR="00336ABF">
              <w:rPr>
                <w:rFonts w:ascii="Open Sans Light" w:hAnsi="Open Sans Light" w:cstheme="minorHAnsi"/>
                <w:sz w:val="20"/>
                <w:szCs w:val="20"/>
              </w:rPr>
              <w:t>, w szczególności w zakresie art. 7 Poszanowanie życia prywatnego i rodzinnego, art. 8 Ochrona danych osobowych, art. 21 Zakaz dyskryminacji, art. 23 Równość kobiet i mężczyzn, art. 33 Życie rodzinne i zawodowe oraz art. 37 Ochrona środowiska KPP</w:t>
            </w:r>
            <w:r w:rsidRPr="007D5DEC">
              <w:rPr>
                <w:rFonts w:ascii="Open Sans Light" w:hAnsi="Open Sans Light" w:cstheme="minorHAnsi"/>
                <w:sz w:val="20"/>
                <w:szCs w:val="20"/>
              </w:rPr>
              <w:t>.</w:t>
            </w:r>
          </w:p>
          <w:p w14:paraId="7C9AE8DB" w14:textId="0B6A1D96"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Zgodność projektu z KPP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3016FA53" w14:textId="44EB1B85" w:rsidR="00C14636"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0A8B949D" w14:textId="00FDB027" w:rsidR="00CE1786" w:rsidRPr="007D5DEC" w:rsidRDefault="00CE1786" w:rsidP="000212C7">
            <w:pPr>
              <w:spacing w:after="120" w:line="276" w:lineRule="auto"/>
              <w:rPr>
                <w:rFonts w:ascii="Open Sans Light" w:hAnsi="Open Sans Light" w:cstheme="minorHAnsi"/>
                <w:sz w:val="20"/>
                <w:szCs w:val="20"/>
              </w:rPr>
            </w:pPr>
            <w:r w:rsidRPr="0017672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176720">
              <w:rPr>
                <w:rFonts w:ascii="Open Sans Light" w:hAnsi="Open Sans Light" w:cstheme="minorHAnsi"/>
                <w:sz w:val="20"/>
                <w:szCs w:val="20"/>
              </w:rPr>
              <w:t>Zaznaczenie NIE spowoduje, że projekt otrzyma negatywną ocenę.</w:t>
            </w:r>
          </w:p>
          <w:p w14:paraId="0F1023A1" w14:textId="545B177E"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628D1BD2" w14:textId="77777777" w:rsidTr="009A1EC7">
        <w:trPr>
          <w:trHeight w:val="719"/>
        </w:trPr>
        <w:tc>
          <w:tcPr>
            <w:tcW w:w="3566" w:type="dxa"/>
          </w:tcPr>
          <w:p w14:paraId="0D861A83" w14:textId="095CF296"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Konwencją o Prawach Osób Niepełnosprawnych z dnia 13 grudnia 2006 r. (KPON)?</w:t>
            </w:r>
          </w:p>
        </w:tc>
        <w:tc>
          <w:tcPr>
            <w:tcW w:w="1132" w:type="dxa"/>
          </w:tcPr>
          <w:p w14:paraId="6CB3DEBE" w14:textId="47CF768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4B74FFFB" w14:textId="7370D41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45018AA0" w14:textId="77777777" w:rsidTr="009A1EC7">
        <w:trPr>
          <w:trHeight w:val="719"/>
        </w:trPr>
        <w:tc>
          <w:tcPr>
            <w:tcW w:w="3566" w:type="dxa"/>
          </w:tcPr>
          <w:p w14:paraId="1598D8BB" w14:textId="2B73F43D"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 xml:space="preserve">Zgodność z Konwencją o Prawach Osób Niepełnosprawnych z dnia </w:t>
            </w:r>
            <w:r w:rsidRPr="007D5DEC">
              <w:rPr>
                <w:rFonts w:ascii="Open Sans Light" w:hAnsi="Open Sans Light"/>
                <w:sz w:val="20"/>
                <w:szCs w:val="20"/>
              </w:rPr>
              <w:lastRenderedPageBreak/>
              <w:t>13 grudnia 2006 r. (KPON) - uzasadnienie</w:t>
            </w:r>
          </w:p>
        </w:tc>
        <w:tc>
          <w:tcPr>
            <w:tcW w:w="1132" w:type="dxa"/>
          </w:tcPr>
          <w:p w14:paraId="23BF47D1" w14:textId="2AE106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tekstowe</w:t>
            </w:r>
          </w:p>
        </w:tc>
        <w:tc>
          <w:tcPr>
            <w:tcW w:w="4364" w:type="dxa"/>
          </w:tcPr>
          <w:p w14:paraId="2EB2D14E" w14:textId="0E10D907"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C14636">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KPON w zakresie odnoszącym się do sposobu realizacji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zakresu </w:t>
            </w:r>
            <w:r w:rsidRPr="007D5DEC">
              <w:rPr>
                <w:rFonts w:ascii="Open Sans Light" w:hAnsi="Open Sans Light" w:cstheme="minorHAnsi"/>
                <w:sz w:val="20"/>
                <w:szCs w:val="20"/>
              </w:rPr>
              <w:lastRenderedPageBreak/>
              <w:t>projektu</w:t>
            </w:r>
            <w:r w:rsidR="00336ABF">
              <w:rPr>
                <w:rFonts w:ascii="Open Sans Light" w:hAnsi="Open Sans Light" w:cstheme="minorHAnsi"/>
                <w:sz w:val="20"/>
                <w:szCs w:val="20"/>
              </w:rPr>
              <w:t xml:space="preserve">, w szczególności art. 5 Równość i niedyskryminacja, art. 9 Dostępność oraz art. 21 Wolność wypowiadania się i wyrażania opinii oraz dostęp do informacji KPON </w:t>
            </w:r>
            <w:r w:rsidRPr="007D5DEC">
              <w:rPr>
                <w:rFonts w:ascii="Open Sans Light" w:hAnsi="Open Sans Light" w:cstheme="minorHAnsi"/>
                <w:sz w:val="20"/>
                <w:szCs w:val="20"/>
              </w:rPr>
              <w:t>.</w:t>
            </w:r>
          </w:p>
          <w:p w14:paraId="34A2D13A" w14:textId="1C47B38B"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Zgodność projektu z </w:t>
            </w:r>
            <w:r w:rsidR="00C14636">
              <w:rPr>
                <w:rFonts w:ascii="Open Sans Light" w:hAnsi="Open Sans Light" w:cstheme="minorHAnsi"/>
                <w:sz w:val="20"/>
                <w:szCs w:val="20"/>
              </w:rPr>
              <w:t>KPON</w:t>
            </w:r>
            <w:r w:rsidRPr="007D5DEC">
              <w:rPr>
                <w:rFonts w:ascii="Open Sans Light" w:hAnsi="Open Sans Light" w:cstheme="minorHAnsi"/>
                <w:sz w:val="20"/>
                <w:szCs w:val="20"/>
              </w:rPr>
              <w:t xml:space="preserve">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1220D0A4" w14:textId="232C53F0" w:rsidR="00C14636"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7A2FC181" w14:textId="227F8BAE" w:rsidR="00BE0D64" w:rsidRDefault="00BE0D64" w:rsidP="000212C7">
            <w:pPr>
              <w:spacing w:after="120" w:line="276" w:lineRule="auto"/>
              <w:rPr>
                <w:rFonts w:ascii="Open Sans Light" w:hAnsi="Open Sans Light" w:cstheme="minorHAnsi"/>
                <w:sz w:val="20"/>
                <w:szCs w:val="20"/>
              </w:rPr>
            </w:pPr>
            <w:r w:rsidRPr="00C14636">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C14636">
              <w:rPr>
                <w:rFonts w:ascii="Open Sans Light" w:hAnsi="Open Sans Light" w:cstheme="minorHAnsi"/>
                <w:sz w:val="20"/>
                <w:szCs w:val="20"/>
              </w:rPr>
              <w:t>Zaznaczenie NIE spowoduje, że projekt otrzyma negatywną ocenę.</w:t>
            </w:r>
          </w:p>
          <w:p w14:paraId="7C32D425" w14:textId="05BFAD3F"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C17CCE" w:rsidRPr="004032E4" w14:paraId="10D4E4FA" w14:textId="77777777" w:rsidTr="009A1EC7">
        <w:trPr>
          <w:trHeight w:val="719"/>
        </w:trPr>
        <w:tc>
          <w:tcPr>
            <w:tcW w:w="3566" w:type="dxa"/>
          </w:tcPr>
          <w:p w14:paraId="3F0816B8" w14:textId="58B28DEE"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dofinansowanie projektu wiąże się z przyznaniem pomocy publicznej?</w:t>
            </w:r>
          </w:p>
        </w:tc>
        <w:tc>
          <w:tcPr>
            <w:tcW w:w="1132" w:type="dxa"/>
          </w:tcPr>
          <w:p w14:paraId="345C79F8" w14:textId="64987705"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128C45CE" w14:textId="77777777" w:rsidR="00C17CCE"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p w14:paraId="43D7A375"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Odpowiedź na to pytanie powinna brzmieć „NIE”.</w:t>
            </w:r>
          </w:p>
          <w:p w14:paraId="42A69C44" w14:textId="5DFB09D9"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Zgodnie z art. 107 ust. 1 Traktatu o funkcjonowaniu Unii Europejskiej (TFUE): </w:t>
            </w:r>
            <w:r w:rsidRPr="005B4364">
              <w:rPr>
                <w:rFonts w:ascii="Open Sans Light" w:hAnsi="Open Sans Light" w:cstheme="minorHAnsi"/>
                <w:i/>
                <w:sz w:val="20"/>
                <w:szCs w:val="20"/>
              </w:rPr>
              <w:t>„Z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w:t>
            </w:r>
            <w:r w:rsidR="00A45282" w:rsidRPr="005B4364">
              <w:rPr>
                <w:rFonts w:ascii="Open Sans Light" w:hAnsi="Open Sans Light" w:cstheme="minorHAnsi"/>
                <w:i/>
                <w:sz w:val="20"/>
                <w:szCs w:val="20"/>
              </w:rPr>
              <w:t> </w:t>
            </w:r>
            <w:r w:rsidRPr="005B4364">
              <w:rPr>
                <w:rFonts w:ascii="Open Sans Light" w:hAnsi="Open Sans Light" w:cstheme="minorHAnsi"/>
                <w:i/>
                <w:sz w:val="20"/>
                <w:szCs w:val="20"/>
              </w:rPr>
              <w:t>jakim wpływa na wymianę handlową między Państwami Członkowskimi”</w:t>
            </w:r>
            <w:r w:rsidRPr="00ED42D4">
              <w:rPr>
                <w:rFonts w:ascii="Open Sans Light" w:hAnsi="Open Sans Light" w:cstheme="minorHAnsi"/>
                <w:sz w:val="20"/>
                <w:szCs w:val="20"/>
              </w:rPr>
              <w:t>. Wsparcie stanowi zatem pomoc publiczną w rozumieniu art. 107 ust. 1 TFUE, jeśli łącznie spełnia następujące przesłanki:</w:t>
            </w:r>
          </w:p>
          <w:p w14:paraId="0CC5B19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przez państwo lub ze źródeł państwowych;</w:t>
            </w:r>
          </w:p>
          <w:p w14:paraId="173B0CB5"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przedsiębiorstwu (podmiotowi prowadzącemu działalność gospodarczą, tj. oferującemu produktu lub usługi na rynku);</w:t>
            </w:r>
          </w:p>
          <w:p w14:paraId="4F63323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powoduje uzyskanie przez przedsiębiorstwo korzyści;</w:t>
            </w:r>
          </w:p>
          <w:p w14:paraId="2B8AB6EF"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ma charakter selektywny oraz</w:t>
            </w:r>
          </w:p>
          <w:p w14:paraId="0398BCD4"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lastRenderedPageBreak/>
              <w:t xml:space="preserve">- </w:t>
            </w:r>
            <w:r w:rsidRPr="00ED42D4">
              <w:rPr>
                <w:rFonts w:ascii="Open Sans Light" w:hAnsi="Open Sans Light" w:cstheme="minorHAnsi"/>
                <w:sz w:val="20"/>
                <w:szCs w:val="20"/>
              </w:rPr>
              <w:tab/>
              <w:t>grozi zakłóceniem lub zakłóca konkurencję oraz wpływa na wymianę handlową między państwami członkowskimi UE.</w:t>
            </w:r>
          </w:p>
          <w:p w14:paraId="1590C7DE" w14:textId="61123D1E"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w:t>
            </w:r>
            <w:r w:rsidR="00A45282">
              <w:rPr>
                <w:rFonts w:ascii="Open Sans Light" w:hAnsi="Open Sans Light" w:cstheme="minorHAnsi"/>
                <w:sz w:val="20"/>
                <w:szCs w:val="20"/>
              </w:rPr>
              <w:t> </w:t>
            </w:r>
            <w:r w:rsidRPr="00ED42D4">
              <w:rPr>
                <w:rFonts w:ascii="Open Sans Light" w:hAnsi="Open Sans Light" w:cstheme="minorHAnsi"/>
                <w:sz w:val="20"/>
                <w:szCs w:val="20"/>
              </w:rPr>
              <w:t>kontekście pomocy publicznej: https://ec.europa.eu/competition/state_aid/modernisation/grid_water_en.pdf - tekst dostępny wyłącznie w j.</w:t>
            </w:r>
            <w:r w:rsidR="00A45282">
              <w:rPr>
                <w:rFonts w:ascii="Open Sans Light" w:hAnsi="Open Sans Light" w:cstheme="minorHAnsi"/>
                <w:sz w:val="20"/>
                <w:szCs w:val="20"/>
              </w:rPr>
              <w:t> </w:t>
            </w:r>
            <w:r w:rsidRPr="00ED42D4">
              <w:rPr>
                <w:rFonts w:ascii="Open Sans Light" w:hAnsi="Open Sans Light" w:cstheme="minorHAnsi"/>
                <w:sz w:val="20"/>
                <w:szCs w:val="20"/>
              </w:rPr>
              <w:t>angielskim).</w:t>
            </w:r>
          </w:p>
          <w:p w14:paraId="6E5041A0"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przypadku, gdy:</w:t>
            </w:r>
            <w:r w:rsidRPr="00ED42D4">
              <w:rPr>
                <w:rFonts w:ascii="Open Sans Light" w:hAnsi="Open Sans Light" w:cstheme="minorHAnsi"/>
                <w:sz w:val="20"/>
                <w:szCs w:val="20"/>
              </w:rPr>
              <w:tab/>
            </w:r>
          </w:p>
          <w:p w14:paraId="17F276E3" w14:textId="13BF98D2"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wszystkie powyższe przesłanki zostaną spełnione, dofinansowanie projektu stanowi pomoc publiczną w</w:t>
            </w:r>
            <w:r w:rsidR="00A45282">
              <w:rPr>
                <w:rFonts w:ascii="Open Sans Light" w:hAnsi="Open Sans Light" w:cstheme="minorHAnsi"/>
                <w:sz w:val="20"/>
                <w:szCs w:val="20"/>
              </w:rPr>
              <w:t> </w:t>
            </w:r>
            <w:r w:rsidRPr="00ED42D4">
              <w:rPr>
                <w:rFonts w:ascii="Open Sans Light" w:hAnsi="Open Sans Light" w:cstheme="minorHAnsi"/>
                <w:sz w:val="20"/>
                <w:szCs w:val="20"/>
              </w:rPr>
              <w:t>rozumieniu art. 107 ust. 1 TFUE;</w:t>
            </w:r>
          </w:p>
          <w:p w14:paraId="4BC79B56"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którakolwiek z powyższych przesłanek nie zostanie spełniona, dofinansowanie projektu nie stanowi pomocy publicznej w rozumieniu art. 107 ust. 1 TFUE.</w:t>
            </w:r>
          </w:p>
          <w:p w14:paraId="439F06E9"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Szczegółowy Opis Priorytetów dla Programu Operacyjnego Fundusze Europejskie na Infrastrukturę, Klimat, Środowisko 2021‐2027, dla działania FENX.01.03 Gospodarka wodno‐ściekowa, nie przewiduje udzielania wsparcia stanowiącego pomoc publiczną. </w:t>
            </w:r>
          </w:p>
          <w:p w14:paraId="5ABFF2DD" w14:textId="05D83835" w:rsidR="00ED42D4"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Wykluczenie pomocy publicznej, w tym działaniu, powinno opierać się na zakładanym braku wpływu dofinansowania na konkurencję (monopol naturalny w sektorze wodno-ściekowym), inne przesłanki pomocy będą bowiem spełnione. Zakres projektu będącego przedmiotem wniosku powinien więc dotyczyć tylko działalności wodno-ściekowej tak, by dofinansowanie nie wiązało się z korzyściami dla ewentualnej innej działalności .</w:t>
            </w:r>
          </w:p>
        </w:tc>
      </w:tr>
      <w:tr w:rsidR="00C17CCE" w:rsidRPr="004032E4" w14:paraId="5EE2A1AC" w14:textId="77777777" w:rsidTr="009A1EC7">
        <w:trPr>
          <w:trHeight w:val="719"/>
        </w:trPr>
        <w:tc>
          <w:tcPr>
            <w:tcW w:w="3566" w:type="dxa"/>
          </w:tcPr>
          <w:p w14:paraId="0BBF2F68" w14:textId="18B2C3DB"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NIE należy przedstawić uzasadnienie, że wsparcie projektu nie stanowi pomocy publicznej.</w:t>
            </w:r>
          </w:p>
        </w:tc>
        <w:tc>
          <w:tcPr>
            <w:tcW w:w="1132" w:type="dxa"/>
          </w:tcPr>
          <w:p w14:paraId="408A72E3" w14:textId="32055874"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469E5079" w14:textId="7857E125"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Nie będzie wystarczające wyłącznie wskazanie nie spełnienia przesłanek pomocy publicznej. Należy również szczegółowo uzasadnić takie twierdzenie.</w:t>
            </w:r>
          </w:p>
          <w:p w14:paraId="42820235" w14:textId="6890B0C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szczegółowo wyjaśnić, na jakiej podstawie stwierdzono, że w przypadku wnioskowanego dofinansowania nie jest spełniona co najmniej jedna z</w:t>
            </w:r>
            <w:r w:rsidR="00A45282">
              <w:rPr>
                <w:rFonts w:ascii="Open Sans Light" w:hAnsi="Open Sans Light" w:cstheme="minorHAnsi"/>
                <w:sz w:val="20"/>
                <w:szCs w:val="20"/>
              </w:rPr>
              <w:t> </w:t>
            </w:r>
            <w:r w:rsidRPr="00ED42D4">
              <w:rPr>
                <w:rFonts w:ascii="Open Sans Light" w:hAnsi="Open Sans Light" w:cstheme="minorHAnsi"/>
                <w:sz w:val="20"/>
                <w:szCs w:val="20"/>
              </w:rPr>
              <w:t xml:space="preserve">ww. przesłanek pomocy publicznej. </w:t>
            </w:r>
          </w:p>
          <w:p w14:paraId="314825C0" w14:textId="0D81950C"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przedmiotowym działaniu analiza powinna dotyczyć wykazania prowadzenia - przez beneficjenta pomocy - działalności w sektorze wodno-ściekowym w ramach monopolu naturalnego na określonych prawem warunkach oraz wykazania, że cały wspierany zakres projektu realizowany jest dla potrzeb tej działalności. W uzasadnieniu zaleca się skorzystanie z siatki analitycznej (link jak wyżej), czy stanowiska Komisji Europejskiej z dnia 6.02.2014 r. (Ares(2014)280364 - 06/02/201), będącego efektem analizy sektora wodno-ściekowego w Polsce (mimo, iż w międzyczasie modyfikacji uległ sposób zatwierdzania taryf za wodę i</w:t>
            </w:r>
            <w:r w:rsidR="00A45282">
              <w:rPr>
                <w:rFonts w:ascii="Open Sans Light" w:hAnsi="Open Sans Light" w:cstheme="minorHAnsi"/>
                <w:sz w:val="20"/>
                <w:szCs w:val="20"/>
              </w:rPr>
              <w:t> </w:t>
            </w:r>
            <w:r w:rsidRPr="00ED42D4">
              <w:rPr>
                <w:rFonts w:ascii="Open Sans Light" w:hAnsi="Open Sans Light" w:cstheme="minorHAnsi"/>
                <w:sz w:val="20"/>
                <w:szCs w:val="20"/>
              </w:rPr>
              <w:t>ścieki, zasadnicze stanowisko polskich władz w sprawie monopolu naturalnego w przypadku gospodarki wodno-ściekowej nie uległo zmianie). Drugi z wymienionych dokumentów znajduje się w</w:t>
            </w:r>
            <w:r>
              <w:rPr>
                <w:rFonts w:ascii="Open Sans Light" w:hAnsi="Open Sans Light" w:cstheme="minorHAnsi"/>
                <w:sz w:val="20"/>
                <w:szCs w:val="20"/>
              </w:rPr>
              <w:t xml:space="preserve"> </w:t>
            </w:r>
            <w:r w:rsidR="0068001C">
              <w:rPr>
                <w:rFonts w:ascii="Open Sans Light" w:hAnsi="Open Sans Light" w:cstheme="minorHAnsi"/>
                <w:sz w:val="20"/>
                <w:szCs w:val="20"/>
              </w:rPr>
              <w:t>Załączniku 3 do niniejszej Instrukcji</w:t>
            </w:r>
            <w:r>
              <w:rPr>
                <w:rFonts w:ascii="Open Sans Light" w:hAnsi="Open Sans Light" w:cstheme="minorHAnsi"/>
                <w:sz w:val="20"/>
                <w:szCs w:val="20"/>
              </w:rPr>
              <w:t xml:space="preserve">. </w:t>
            </w:r>
            <w:r w:rsidRPr="00ED42D4">
              <w:rPr>
                <w:rFonts w:ascii="Open Sans Light" w:hAnsi="Open Sans Light" w:cstheme="minorHAnsi"/>
                <w:sz w:val="20"/>
                <w:szCs w:val="20"/>
              </w:rPr>
              <w:t>Należy również wyjaśnić, czy poza dostawą wody oraz odprowadzaniem i oczyszczaniem ścieków beneficjent dofinansowania prowadzi inną działalność gospodarczą. Jeśli tak, należy tę działalność opisać oraz potwierdzić, że zapewniona jest rozdzielność księgowa pomiędzy działalnością wodno-ściekową a</w:t>
            </w:r>
            <w:r w:rsidR="00A45282">
              <w:rPr>
                <w:rFonts w:ascii="Open Sans Light" w:hAnsi="Open Sans Light" w:cstheme="minorHAnsi"/>
                <w:sz w:val="20"/>
                <w:szCs w:val="20"/>
              </w:rPr>
              <w:t> </w:t>
            </w:r>
            <w:r w:rsidRPr="00ED42D4">
              <w:rPr>
                <w:rFonts w:ascii="Open Sans Light" w:hAnsi="Open Sans Light" w:cstheme="minorHAnsi"/>
                <w:sz w:val="20"/>
                <w:szCs w:val="20"/>
              </w:rPr>
              <w:t>pozostałymi.</w:t>
            </w:r>
          </w:p>
          <w:p w14:paraId="37DD00A1"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zakresie gospodarki osadami ściekowymi należy uwzględnić </w:t>
            </w:r>
            <w:r w:rsidRPr="00BD2B85">
              <w:rPr>
                <w:rFonts w:ascii="Open Sans Light" w:hAnsi="Open Sans Light" w:cstheme="minorHAnsi"/>
                <w:sz w:val="20"/>
                <w:szCs w:val="20"/>
              </w:rPr>
              <w:t>postanowienia § 6 Regulaminu</w:t>
            </w:r>
            <w:r w:rsidRPr="00ED42D4">
              <w:rPr>
                <w:rFonts w:ascii="Open Sans Light" w:hAnsi="Open Sans Light" w:cstheme="minorHAnsi"/>
                <w:sz w:val="20"/>
                <w:szCs w:val="20"/>
              </w:rPr>
              <w:t xml:space="preserve"> wyboru projektów.</w:t>
            </w:r>
          </w:p>
          <w:p w14:paraId="346DFE13" w14:textId="3F3FB7B0" w:rsidR="00ED42D4" w:rsidRPr="0068001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Jeżeli beneficjent będzie wytwarzał energię ze ścieków lub osadów ściekowych (dotyczy to również energii produkowanej z wytwarzanego biogazu), to w</w:t>
            </w:r>
            <w:r w:rsidR="00A45282">
              <w:rPr>
                <w:rFonts w:ascii="Open Sans Light" w:hAnsi="Open Sans Light" w:cstheme="minorHAnsi"/>
                <w:sz w:val="20"/>
                <w:szCs w:val="20"/>
              </w:rPr>
              <w:t> </w:t>
            </w:r>
            <w:r w:rsidRPr="00ED42D4">
              <w:rPr>
                <w:rFonts w:ascii="Open Sans Light" w:hAnsi="Open Sans Light" w:cstheme="minorHAnsi"/>
                <w:sz w:val="20"/>
                <w:szCs w:val="20"/>
              </w:rPr>
              <w:t>przypadku gdy będzie ją wykorzystywał tylko na potrzeby własne (energia ta nie będzie sprzedawana), takie wytwarzanie energii wchodzi w zakres działalności wodno-ściekowej. W tym zakresie należy wypełnić załącznik nr 17 – „</w:t>
            </w:r>
            <w:r w:rsidR="00961B36">
              <w:rPr>
                <w:rFonts w:ascii="Open Sans Light" w:hAnsi="Open Sans Light" w:cstheme="minorHAnsi"/>
                <w:sz w:val="20"/>
                <w:szCs w:val="20"/>
              </w:rPr>
              <w:t xml:space="preserve">Oświadczenie </w:t>
            </w:r>
            <w:r w:rsidR="00961B36">
              <w:rPr>
                <w:rFonts w:ascii="Open Sans Light" w:hAnsi="Open Sans Light" w:cstheme="minorHAnsi"/>
                <w:sz w:val="20"/>
                <w:szCs w:val="20"/>
              </w:rPr>
              <w:lastRenderedPageBreak/>
              <w:t>W</w:t>
            </w:r>
            <w:r w:rsidR="00961B36" w:rsidRPr="00ED42D4">
              <w:rPr>
                <w:rFonts w:ascii="Open Sans Light" w:hAnsi="Open Sans Light" w:cstheme="minorHAnsi"/>
                <w:sz w:val="20"/>
                <w:szCs w:val="20"/>
              </w:rPr>
              <w:t xml:space="preserve">nioskodawcy/podmiotu upoważnionego do ponoszenia wydatków </w:t>
            </w:r>
            <w:r w:rsidRPr="00ED42D4">
              <w:rPr>
                <w:rFonts w:ascii="Open Sans Light" w:hAnsi="Open Sans Light" w:cstheme="minorHAnsi"/>
                <w:sz w:val="20"/>
                <w:szCs w:val="20"/>
              </w:rPr>
              <w:t>dotyczące</w:t>
            </w:r>
            <w:r w:rsidRPr="0068001C">
              <w:rPr>
                <w:rFonts w:ascii="Open Sans Light" w:hAnsi="Open Sans Light" w:cstheme="minorHAnsi"/>
                <w:sz w:val="20"/>
                <w:szCs w:val="20"/>
              </w:rPr>
              <w:t xml:space="preserve"> wykorzystania potencjału energetycznego ścieków i osadów ściekowych”.</w:t>
            </w:r>
          </w:p>
          <w:p w14:paraId="7AB8F3B8"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przypadku wniosków składanych przez jednostki samorządu terytorialnego nie jest wystarczające uzasadnienie, że „wnioskodawcą jest gmina, która nie prowadzi działalności gospodarczej”. Gmina może prowadzić działalność gospodarczą (w rozumieniu przepisów unijnych działalnością gospodarczą jest oferowanie usług lub towarów na rynku), więc samo wskazanie formy prawnej (gmina) nie wyklucza działalności gospodarczej. Ponadto, nawet jeśli gmina nie będzie świadczyć usług w sektorze wodno-ściekowym, lecz będzie to robił inny podmiot, to infrastruktura służąca tej działalności ma charakter gospodarczy. Dofinansowanie takiej infrastruktury oznacza więc wsparcie działalności gospodarczej.</w:t>
            </w:r>
          </w:p>
          <w:p w14:paraId="246ACB5D" w14:textId="4E601D9F"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Przesłanką uznania, że dofinansowanie nie stanowi pomocy publicznej może być również spełnienie tzw. kryteriów Altmark (Wyrok z 24.07.2003 C-280/00 w sprawie Altmark) opisanych w Komunikacie Komisji w</w:t>
            </w:r>
            <w:r w:rsidR="00A45282">
              <w:rPr>
                <w:rFonts w:ascii="Open Sans Light" w:hAnsi="Open Sans Light" w:cstheme="minorHAnsi"/>
                <w:sz w:val="20"/>
                <w:szCs w:val="20"/>
              </w:rPr>
              <w:t> </w:t>
            </w:r>
            <w:r w:rsidRPr="0068001C">
              <w:rPr>
                <w:rFonts w:ascii="Open Sans Light" w:hAnsi="Open Sans Light" w:cstheme="minorHAnsi"/>
                <w:sz w:val="20"/>
                <w:szCs w:val="20"/>
              </w:rPr>
              <w:t>sprawie stosowania reguł Unii Europejskiej w</w:t>
            </w:r>
            <w:r w:rsidR="00A45282">
              <w:rPr>
                <w:rFonts w:ascii="Open Sans Light" w:hAnsi="Open Sans Light" w:cstheme="minorHAnsi"/>
                <w:sz w:val="20"/>
                <w:szCs w:val="20"/>
              </w:rPr>
              <w:t> </w:t>
            </w:r>
            <w:r w:rsidRPr="0068001C">
              <w:rPr>
                <w:rFonts w:ascii="Open Sans Light" w:hAnsi="Open Sans Light" w:cstheme="minorHAnsi"/>
                <w:sz w:val="20"/>
                <w:szCs w:val="20"/>
              </w:rPr>
              <w:t>dziedzinie pomocy państwa w odniesieniu do rekompensaty z tytułu usług świadczonych w ogólnym interesie gospodarczym (Dz. Urz. UE C 8 z dnia 11.01.2012), np. gdy powierzenie usługi odbyło/odbędzie się w konkurencyjnym zamówieniu publicznym. W takiej sytuacji należy wykazać spełnienie kryteriów Altmark, w tym wskazać, że projekt będzie realizowany w ramach umowy o świadczenie usługi publicznej zawartej zgodnie z właściwym aktem prawa unijnego (należy przywołać akt prawa). Należy również podać kwotę, na jaką opiewa umowa o świadczenie usług publicznych w ogólnym interesie gospodarczym i</w:t>
            </w:r>
            <w:r w:rsidR="00A45282">
              <w:rPr>
                <w:rFonts w:ascii="Open Sans Light" w:hAnsi="Open Sans Light" w:cstheme="minorHAnsi"/>
                <w:sz w:val="20"/>
                <w:szCs w:val="20"/>
              </w:rPr>
              <w:t> </w:t>
            </w:r>
            <w:r w:rsidRPr="0068001C">
              <w:rPr>
                <w:rFonts w:ascii="Open Sans Light" w:hAnsi="Open Sans Light" w:cstheme="minorHAnsi"/>
                <w:sz w:val="20"/>
                <w:szCs w:val="20"/>
              </w:rPr>
              <w:t>okres, na jaki została zawarta (albo okres i kwotę, na jakie planuje się zawarcie ww. umowy – w takim przypadku należy w wyjaśnieniu wskazać, że ostateczna kwota rekompensaty i okres obowiązywania umowy zostaną ustalone np. po przeprowadzeniu przetargu, itp.).</w:t>
            </w:r>
          </w:p>
          <w:p w14:paraId="30086975"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lastRenderedPageBreak/>
              <w:t>W analizie należy uwzględnić, że beneficjentem wsparcia nie musi być wnioskodawca, bądź tylko wnioskodawca, ale może nim być również inny podmiot, który skorzysta z dofinansowania (np. podmiot upoważniony do ponoszenia wydatków).</w:t>
            </w:r>
          </w:p>
          <w:p w14:paraId="1A663A98" w14:textId="10DBCF03" w:rsidR="00C17CCE" w:rsidRPr="007D5DEC" w:rsidRDefault="00C17CCE" w:rsidP="000212C7">
            <w:pPr>
              <w:spacing w:after="120" w:line="276" w:lineRule="auto"/>
              <w:rPr>
                <w:rFonts w:ascii="Open Sans Light" w:hAnsi="Open Sans Light" w:cstheme="minorHAnsi"/>
                <w:b/>
                <w:sz w:val="20"/>
                <w:szCs w:val="20"/>
              </w:rPr>
            </w:pPr>
          </w:p>
        </w:tc>
      </w:tr>
      <w:tr w:rsidR="00C17CCE" w:rsidRPr="004032E4" w14:paraId="553ACDB4" w14:textId="77777777" w:rsidTr="009A1EC7">
        <w:trPr>
          <w:trHeight w:val="719"/>
        </w:trPr>
        <w:tc>
          <w:tcPr>
            <w:tcW w:w="3566" w:type="dxa"/>
          </w:tcPr>
          <w:p w14:paraId="0CE003EB" w14:textId="156C9B6C"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TAK należy przedstawić opis wsparcia stanowiącego pomoc publiczną.</w:t>
            </w:r>
          </w:p>
        </w:tc>
        <w:tc>
          <w:tcPr>
            <w:tcW w:w="1132" w:type="dxa"/>
          </w:tcPr>
          <w:p w14:paraId="0902FD6E" w14:textId="6953052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71CCACC1" w14:textId="77777777" w:rsidR="00ED42D4" w:rsidRPr="00ED42D4" w:rsidRDefault="00ED42D4" w:rsidP="005B4364">
            <w:pPr>
              <w:spacing w:before="120" w:after="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p w14:paraId="15DDD75B" w14:textId="5FD6CC65" w:rsidR="00C17CCE" w:rsidRPr="007D5DEC" w:rsidRDefault="00C17CCE" w:rsidP="000212C7">
            <w:pPr>
              <w:spacing w:after="120" w:line="276" w:lineRule="auto"/>
              <w:rPr>
                <w:rFonts w:ascii="Open Sans Light" w:hAnsi="Open Sans Light" w:cstheme="minorHAnsi"/>
                <w:sz w:val="20"/>
                <w:szCs w:val="20"/>
              </w:rPr>
            </w:pPr>
          </w:p>
        </w:tc>
      </w:tr>
      <w:tr w:rsidR="00C17CCE" w:rsidRPr="004032E4" w14:paraId="757B0844" w14:textId="77777777" w:rsidTr="009A1EC7">
        <w:trPr>
          <w:trHeight w:val="719"/>
        </w:trPr>
        <w:tc>
          <w:tcPr>
            <w:tcW w:w="3566" w:type="dxa"/>
          </w:tcPr>
          <w:p w14:paraId="66DE32D4" w14:textId="140DDF9A"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Czy projekt korzysta ze wsparcia stanowiącego pomoc de minimis?</w:t>
            </w:r>
          </w:p>
        </w:tc>
        <w:tc>
          <w:tcPr>
            <w:tcW w:w="1132" w:type="dxa"/>
          </w:tcPr>
          <w:p w14:paraId="7550DD28" w14:textId="5A6DB573"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3A41482F" w14:textId="2A20F1C6" w:rsidR="00C17CCE"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sidR="008E707F">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004B1CDA" w14:textId="77777777" w:rsidTr="009A1EC7">
        <w:trPr>
          <w:trHeight w:val="719"/>
        </w:trPr>
        <w:tc>
          <w:tcPr>
            <w:tcW w:w="3566" w:type="dxa"/>
          </w:tcPr>
          <w:p w14:paraId="18C609C3" w14:textId="489E1135"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Jeżeli projekt korzysta ze wsparcia stanowiącego pomoc de minimis należy przedstawić jego opis.</w:t>
            </w:r>
          </w:p>
        </w:tc>
        <w:tc>
          <w:tcPr>
            <w:tcW w:w="1132" w:type="dxa"/>
          </w:tcPr>
          <w:p w14:paraId="00714F37" w14:textId="2C6B8A4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15F8AE80" w14:textId="6BF833C0" w:rsidR="00C17CCE" w:rsidRPr="007D5DEC" w:rsidRDefault="008E707F"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Należy wpisać „Nie dotyczy”.</w:t>
            </w:r>
          </w:p>
        </w:tc>
      </w:tr>
      <w:tr w:rsidR="00C17CCE" w:rsidRPr="004032E4" w14:paraId="559FE056" w14:textId="77777777" w:rsidTr="009A1EC7">
        <w:trPr>
          <w:trHeight w:val="719"/>
        </w:trPr>
        <w:tc>
          <w:tcPr>
            <w:tcW w:w="3566" w:type="dxa"/>
          </w:tcPr>
          <w:p w14:paraId="3027FD05" w14:textId="0EE9E237"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Czy dofinansowanie projektu spełnia efekt zachęty?</w:t>
            </w:r>
          </w:p>
        </w:tc>
        <w:tc>
          <w:tcPr>
            <w:tcW w:w="1132" w:type="dxa"/>
          </w:tcPr>
          <w:p w14:paraId="0922795E" w14:textId="45B1B15A"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0A96C8BE" w14:textId="06198889" w:rsidR="00C17CCE" w:rsidRPr="007D5DEC" w:rsidRDefault="008E707F"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69ED5ABF" w14:textId="77777777" w:rsidTr="009A1EC7">
        <w:trPr>
          <w:trHeight w:val="719"/>
        </w:trPr>
        <w:tc>
          <w:tcPr>
            <w:tcW w:w="3566" w:type="dxa"/>
          </w:tcPr>
          <w:p w14:paraId="722C309B" w14:textId="328A792F"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spełnia efekt zachęty? zaznaczono TAK należy przedstawić uzasadnienie.</w:t>
            </w:r>
          </w:p>
        </w:tc>
        <w:tc>
          <w:tcPr>
            <w:tcW w:w="1132" w:type="dxa"/>
          </w:tcPr>
          <w:p w14:paraId="24519E13" w14:textId="6F2FF836"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6A2A0ACD" w14:textId="238E2B34" w:rsidR="00C17CCE" w:rsidRPr="00A87C90"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tc>
      </w:tr>
      <w:tr w:rsidR="00C17CCE" w:rsidRPr="004032E4" w14:paraId="7A9D85A4" w14:textId="77777777" w:rsidTr="009A1EC7">
        <w:trPr>
          <w:trHeight w:val="719"/>
        </w:trPr>
        <w:tc>
          <w:tcPr>
            <w:tcW w:w="3566" w:type="dxa"/>
          </w:tcPr>
          <w:p w14:paraId="33FBF616" w14:textId="091B9CDC" w:rsidR="00C17CCE" w:rsidRPr="00A87C90" w:rsidRDefault="00C17CCE" w:rsidP="000212C7">
            <w:pPr>
              <w:spacing w:after="120" w:line="276" w:lineRule="auto"/>
              <w:rPr>
                <w:rFonts w:ascii="Open Sans Light" w:hAnsi="Open Sans Light"/>
                <w:sz w:val="20"/>
                <w:szCs w:val="20"/>
              </w:rPr>
            </w:pPr>
            <w:r w:rsidRPr="00A87C90">
              <w:rPr>
                <w:rFonts w:ascii="Open Sans Light" w:hAnsi="Open Sans Light"/>
                <w:sz w:val="20"/>
                <w:szCs w:val="20"/>
              </w:rPr>
              <w:t>W przypadku uznania VAT za kwalifikowalny należy uzasadnić i</w:t>
            </w:r>
            <w:r w:rsidR="00C45805">
              <w:rPr>
                <w:rFonts w:ascii="Open Sans Light" w:hAnsi="Open Sans Light"/>
                <w:sz w:val="20"/>
                <w:szCs w:val="20"/>
              </w:rPr>
              <w:t> </w:t>
            </w:r>
            <w:r w:rsidRPr="00A87C90">
              <w:rPr>
                <w:rFonts w:ascii="Open Sans Light" w:hAnsi="Open Sans Light"/>
                <w:sz w:val="20"/>
                <w:szCs w:val="20"/>
              </w:rPr>
              <w:t>podać podstawę prawną.</w:t>
            </w:r>
          </w:p>
        </w:tc>
        <w:tc>
          <w:tcPr>
            <w:tcW w:w="1132" w:type="dxa"/>
          </w:tcPr>
          <w:p w14:paraId="641C82C8" w14:textId="3FFD5770" w:rsidR="00C17CCE" w:rsidRPr="00A87C90" w:rsidRDefault="00C17CCE"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tekstowe</w:t>
            </w:r>
          </w:p>
        </w:tc>
        <w:tc>
          <w:tcPr>
            <w:tcW w:w="4364" w:type="dxa"/>
          </w:tcPr>
          <w:p w14:paraId="34D215DD" w14:textId="035D511C" w:rsidR="00C17CCE" w:rsidRPr="00A87C90" w:rsidRDefault="004D4D98"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 xml:space="preserve">Ponieważ </w:t>
            </w:r>
            <w:r w:rsidR="00C17CCE" w:rsidRPr="00A87C90">
              <w:rPr>
                <w:rFonts w:ascii="Open Sans Light" w:hAnsi="Open Sans Light" w:cstheme="minorHAnsi"/>
                <w:sz w:val="20"/>
                <w:szCs w:val="20"/>
              </w:rPr>
              <w:t>VAT</w:t>
            </w:r>
            <w:r w:rsidRPr="00A87C90">
              <w:rPr>
                <w:rFonts w:ascii="Open Sans Light" w:hAnsi="Open Sans Light" w:cstheme="minorHAnsi"/>
                <w:sz w:val="20"/>
                <w:szCs w:val="20"/>
              </w:rPr>
              <w:t xml:space="preserve"> w działaniu FENX.01.03 </w:t>
            </w:r>
            <w:r w:rsidR="00C17CCE" w:rsidRPr="00A87C90">
              <w:rPr>
                <w:rFonts w:ascii="Open Sans Light" w:hAnsi="Open Sans Light" w:cstheme="minorHAnsi"/>
                <w:sz w:val="20"/>
                <w:szCs w:val="20"/>
              </w:rPr>
              <w:t>nie stanowi wydatku kwalifikowalnego</w:t>
            </w:r>
            <w:r w:rsidR="00644D0B">
              <w:rPr>
                <w:rFonts w:ascii="Open Sans Light" w:hAnsi="Open Sans Light" w:cstheme="minorHAnsi"/>
                <w:sz w:val="20"/>
                <w:szCs w:val="20"/>
              </w:rPr>
              <w:t>,</w:t>
            </w:r>
            <w:r w:rsidR="00C17CCE" w:rsidRPr="00A87C90">
              <w:rPr>
                <w:rFonts w:ascii="Open Sans Light" w:hAnsi="Open Sans Light" w:cstheme="minorHAnsi"/>
                <w:sz w:val="20"/>
                <w:szCs w:val="20"/>
              </w:rPr>
              <w:t xml:space="preserve"> należy wpisać Nie dotyczy.</w:t>
            </w:r>
          </w:p>
        </w:tc>
      </w:tr>
      <w:tr w:rsidR="00C17CCE" w:rsidRPr="004032E4" w14:paraId="25986ECB" w14:textId="77777777" w:rsidTr="009A1EC7">
        <w:trPr>
          <w:trHeight w:val="719"/>
        </w:trPr>
        <w:tc>
          <w:tcPr>
            <w:tcW w:w="3566" w:type="dxa"/>
          </w:tcPr>
          <w:p w14:paraId="72F7AFB2" w14:textId="5B4591A2"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Czy element projektu, w zakresie wyd. kwalifikowalnych </w:t>
            </w:r>
            <w:r w:rsidRPr="001415A1">
              <w:rPr>
                <w:rFonts w:ascii="Open Sans Light" w:hAnsi="Open Sans Light"/>
                <w:sz w:val="20"/>
                <w:szCs w:val="20"/>
              </w:rPr>
              <w:lastRenderedPageBreak/>
              <w:t>deklarowanych we wn. o dof., był/jest rozliczony ze śr. UE w</w:t>
            </w:r>
            <w:r w:rsidR="00C45805">
              <w:rPr>
                <w:rFonts w:ascii="Open Sans Light" w:hAnsi="Open Sans Light"/>
                <w:sz w:val="20"/>
                <w:szCs w:val="20"/>
              </w:rPr>
              <w:t> </w:t>
            </w:r>
            <w:r w:rsidRPr="001415A1">
              <w:rPr>
                <w:rFonts w:ascii="Open Sans Light" w:hAnsi="Open Sans Light"/>
                <w:sz w:val="20"/>
                <w:szCs w:val="20"/>
              </w:rPr>
              <w:t>ramach innego proj. w jakiejkolwiek formie (dotacji/pożyczki/gwarancji/poręczenia)?</w:t>
            </w:r>
          </w:p>
        </w:tc>
        <w:tc>
          <w:tcPr>
            <w:tcW w:w="1132" w:type="dxa"/>
          </w:tcPr>
          <w:p w14:paraId="231C3049" w14:textId="48D9EE4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zmienna logiczna</w:t>
            </w:r>
          </w:p>
        </w:tc>
        <w:tc>
          <w:tcPr>
            <w:tcW w:w="4364" w:type="dxa"/>
          </w:tcPr>
          <w:p w14:paraId="0B75144C" w14:textId="3AF4882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9863A5">
              <w:rPr>
                <w:rFonts w:ascii="Open Sans Light" w:hAnsi="Open Sans Light" w:cstheme="minorHAnsi"/>
                <w:sz w:val="20"/>
                <w:szCs w:val="20"/>
              </w:rPr>
              <w:t>.</w:t>
            </w:r>
          </w:p>
        </w:tc>
      </w:tr>
      <w:tr w:rsidR="00C17CCE" w:rsidRPr="004032E4" w14:paraId="3BC30AE6" w14:textId="77777777" w:rsidTr="009A1EC7">
        <w:trPr>
          <w:trHeight w:val="719"/>
        </w:trPr>
        <w:tc>
          <w:tcPr>
            <w:tcW w:w="3566" w:type="dxa"/>
          </w:tcPr>
          <w:p w14:paraId="58B77FC7" w14:textId="23C4ACDF"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Gdy w polu </w:t>
            </w:r>
            <w:r w:rsidRPr="001415A1">
              <w:rPr>
                <w:rFonts w:ascii="Open Sans Light" w:hAnsi="Open Sans Light"/>
                <w:i/>
                <w:iCs/>
                <w:sz w:val="20"/>
                <w:szCs w:val="20"/>
              </w:rPr>
              <w:t>Czy element projektu, w zakresie wyd. kwalifikowalnych deklarowanych we wn. o dof., był/jest rozliczony ze śr. UE w</w:t>
            </w:r>
            <w:r w:rsidR="00C45805" w:rsidRPr="001415A1">
              <w:rPr>
                <w:rFonts w:ascii="Open Sans Light" w:hAnsi="Open Sans Light"/>
                <w:i/>
                <w:iCs/>
                <w:sz w:val="20"/>
                <w:szCs w:val="20"/>
              </w:rPr>
              <w:t> </w:t>
            </w:r>
            <w:r w:rsidRPr="001415A1">
              <w:rPr>
                <w:rFonts w:ascii="Open Sans Light" w:hAnsi="Open Sans Light"/>
                <w:i/>
                <w:iCs/>
                <w:sz w:val="20"/>
                <w:szCs w:val="20"/>
              </w:rPr>
              <w:t xml:space="preserve">ramach innego </w:t>
            </w:r>
            <w:r w:rsidR="002733B3" w:rsidRPr="002733B3">
              <w:rPr>
                <w:rFonts w:ascii="Open Sans Light" w:hAnsi="Open Sans Light"/>
                <w:i/>
                <w:iCs/>
                <w:sz w:val="20"/>
                <w:szCs w:val="20"/>
              </w:rPr>
              <w:t>proj.</w:t>
            </w:r>
            <w:r w:rsidR="002733B3">
              <w:t xml:space="preserve"> </w:t>
            </w:r>
            <w:r w:rsidR="002733B3" w:rsidRPr="002733B3">
              <w:rPr>
                <w:rFonts w:ascii="Open Sans Light" w:hAnsi="Open Sans Light"/>
                <w:i/>
                <w:iCs/>
                <w:sz w:val="20"/>
                <w:szCs w:val="20"/>
              </w:rPr>
              <w:t>w jakiejkolwiek formie (dotacji/pożyczki/gwarancji/poręczenia)?</w:t>
            </w:r>
            <w:r w:rsidRPr="001415A1">
              <w:rPr>
                <w:rFonts w:ascii="Open Sans Light" w:hAnsi="Open Sans Light"/>
                <w:sz w:val="20"/>
                <w:szCs w:val="20"/>
              </w:rPr>
              <w:t xml:space="preserve"> zaznaczono TAK</w:t>
            </w:r>
            <w:r w:rsidR="002733B3">
              <w:rPr>
                <w:rFonts w:ascii="Open Sans Light" w:hAnsi="Open Sans Light"/>
                <w:sz w:val="20"/>
                <w:szCs w:val="20"/>
              </w:rPr>
              <w:t>,</w:t>
            </w:r>
            <w:r w:rsidRPr="001415A1">
              <w:rPr>
                <w:rFonts w:ascii="Open Sans Light" w:hAnsi="Open Sans Light"/>
                <w:sz w:val="20"/>
                <w:szCs w:val="20"/>
              </w:rPr>
              <w:t xml:space="preserve"> należy podać uzasadnienie.</w:t>
            </w:r>
          </w:p>
        </w:tc>
        <w:tc>
          <w:tcPr>
            <w:tcW w:w="1132" w:type="dxa"/>
          </w:tcPr>
          <w:p w14:paraId="12ADCEE9" w14:textId="14E2262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30E77D6A" w14:textId="2BC0171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element projektu, w zakresie,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 xml:space="preserve">jakim jest zadeklarowany jako wydatek kwalifikowalny we wniosku o dofinansowanie, był/jest rozliczony ze środków UE - innych niż projekt, którego dotyczy wniosek o dofinansowanie </w:t>
            </w:r>
            <w:r w:rsidR="00C45805" w:rsidRPr="001415A1">
              <w:rPr>
                <w:rFonts w:ascii="Open Sans Light" w:hAnsi="Open Sans Light" w:cstheme="minorHAnsi"/>
                <w:i/>
                <w:iCs/>
                <w:sz w:val="20"/>
                <w:szCs w:val="20"/>
              </w:rPr>
              <w:t>–</w:t>
            </w:r>
            <w:r w:rsidRPr="001415A1">
              <w:rPr>
                <w:rFonts w:ascii="Open Sans Light" w:hAnsi="Open Sans Light" w:cstheme="minorHAnsi"/>
                <w:i/>
                <w:iCs/>
                <w:sz w:val="20"/>
                <w:szCs w:val="20"/>
              </w:rPr>
              <w:t xml:space="preserv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jakiejkolwiek formie (w szczególności dotacji, pożyczki, gwarancji/poręczenia)?,</w:t>
            </w:r>
            <w:r w:rsidRPr="001415A1">
              <w:rPr>
                <w:rFonts w:ascii="Open Sans Light" w:hAnsi="Open Sans Light" w:cstheme="minorHAnsi"/>
                <w:sz w:val="20"/>
                <w:szCs w:val="20"/>
              </w:rPr>
              <w:t xml:space="preserve"> należy opisać element projektu, który był rozliczony ze środków UE, a który jest zadeklarowany jako wydatek kwalifikowalny we wniosku o dofinansowanie w celu uniknięcia podwójnego finansowania wydatków. Udzielenie odpowiedzi negatywnej (tj. zaznaczono odpowiedź NIE), nie wymaga dalszego uzasadnienia (wpisać Nie dotyczy).</w:t>
            </w:r>
          </w:p>
        </w:tc>
      </w:tr>
      <w:tr w:rsidR="00C17CCE" w:rsidRPr="004032E4" w14:paraId="0F4C7468" w14:textId="77777777" w:rsidTr="009A1EC7">
        <w:trPr>
          <w:trHeight w:val="719"/>
        </w:trPr>
        <w:tc>
          <w:tcPr>
            <w:tcW w:w="3566" w:type="dxa"/>
          </w:tcPr>
          <w:p w14:paraId="0EB11EF2" w14:textId="605B6E31"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Czy wnioskodawca otrzymał na wydatki kwalifikowalne danego projektu lub części projektu dotacje z kilku źródeł (krajowych, unijnych lub innych)?</w:t>
            </w:r>
          </w:p>
        </w:tc>
        <w:tc>
          <w:tcPr>
            <w:tcW w:w="1132" w:type="dxa"/>
          </w:tcPr>
          <w:p w14:paraId="3BFCD945" w14:textId="2BCA4530"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tcPr>
          <w:p w14:paraId="6E27FE1C" w14:textId="7673B01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C45805">
              <w:rPr>
                <w:rFonts w:ascii="Open Sans Light" w:hAnsi="Open Sans Light" w:cstheme="minorHAnsi"/>
                <w:sz w:val="20"/>
                <w:szCs w:val="20"/>
              </w:rPr>
              <w:t>.</w:t>
            </w:r>
          </w:p>
        </w:tc>
      </w:tr>
      <w:tr w:rsidR="00C17CCE" w:rsidRPr="004032E4" w14:paraId="45D5722D" w14:textId="77777777" w:rsidTr="009A1EC7">
        <w:trPr>
          <w:trHeight w:val="719"/>
        </w:trPr>
        <w:tc>
          <w:tcPr>
            <w:tcW w:w="3566" w:type="dxa"/>
          </w:tcPr>
          <w:p w14:paraId="2F1075D3" w14:textId="570EB246"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Jeżeli w polu </w:t>
            </w:r>
            <w:r w:rsidRPr="001415A1">
              <w:rPr>
                <w:rFonts w:ascii="Open Sans Light" w:hAnsi="Open Sans Light"/>
                <w:i/>
                <w:iCs/>
                <w:sz w:val="20"/>
                <w:szCs w:val="20"/>
              </w:rPr>
              <w:t>Czy wnioskodawca otrzymał na wydatki kwalifikowalne danego projektu lub części projektu dotacje z kilku źródeł (krajowych, unijnych lub innych)?</w:t>
            </w:r>
            <w:r w:rsidRPr="001415A1">
              <w:rPr>
                <w:rFonts w:ascii="Open Sans Light" w:hAnsi="Open Sans Light"/>
                <w:sz w:val="20"/>
                <w:szCs w:val="20"/>
              </w:rPr>
              <w:t xml:space="preserve"> zaznaczono TAK należy podać uzasadnienie.</w:t>
            </w:r>
          </w:p>
        </w:tc>
        <w:tc>
          <w:tcPr>
            <w:tcW w:w="1132" w:type="dxa"/>
          </w:tcPr>
          <w:p w14:paraId="2584F1B3" w14:textId="4B536D8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34510661" w14:textId="2067339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wnioskodawca otrzymał na wydatki kwalifikowalne danego projektu lub części projektu dotacje z kilku źródeł (krajowych, unijnych lub innych)?</w:t>
            </w:r>
            <w:r w:rsidRPr="001415A1">
              <w:rPr>
                <w:rFonts w:ascii="Open Sans Light" w:hAnsi="Open Sans Light" w:cstheme="minorHAnsi"/>
                <w:sz w:val="20"/>
                <w:szCs w:val="20"/>
              </w:rPr>
              <w:t xml:space="preserve">, należy wskazać źródła, z których wnioskodawca otrzymał na wydatki kwalifikowalne danego projektu lub części projektu dotacje. Dodatkowo wnioskodawca wykaże w jaki sposób zapewni zgodność z zakazem podwójnego finansowania, o którym mowa w Wytycznych dotyczących kwalifikowalności wydatków na lata 2021-2027 – w szczególności wykaże, że nie otrzyma/ł na wydatki kwalifikowalne danego projektu lub części </w:t>
            </w:r>
            <w:r w:rsidRPr="001415A1">
              <w:rPr>
                <w:rFonts w:ascii="Open Sans Light" w:hAnsi="Open Sans Light" w:cstheme="minorHAnsi"/>
                <w:sz w:val="20"/>
                <w:szCs w:val="20"/>
              </w:rPr>
              <w:lastRenderedPageBreak/>
              <w:t>projektu dotacji z kilku źródeł (krajowych, unijnych lub innych) w wysokości łącznie wyższej niż 100% wydatków kwalifikowalnych projektu lub części projektu.</w:t>
            </w:r>
          </w:p>
          <w:p w14:paraId="783935E4" w14:textId="236E847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Udzielenie odpowiedzi negatywnej (tj. zaznaczono odpowiedź NIE), nie wymaga dalszego uzasadnienia (wpisać Nie dotyczy).</w:t>
            </w:r>
          </w:p>
        </w:tc>
      </w:tr>
      <w:tr w:rsidR="00C17CCE" w:rsidRPr="004032E4" w14:paraId="5C7DC4F7" w14:textId="77777777" w:rsidTr="009A1EC7">
        <w:trPr>
          <w:trHeight w:val="719"/>
        </w:trPr>
        <w:tc>
          <w:tcPr>
            <w:tcW w:w="3566" w:type="dxa"/>
          </w:tcPr>
          <w:p w14:paraId="3CEA7609" w14:textId="10982B39"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operacją o znaczeniu strategicznym w rozumieniu art. 2 ust. 5 Rozporządzenia UE 2021/1060?</w:t>
            </w:r>
          </w:p>
        </w:tc>
        <w:tc>
          <w:tcPr>
            <w:tcW w:w="1132" w:type="dxa"/>
          </w:tcPr>
          <w:p w14:paraId="09BF0C3E" w14:textId="60BE859B" w:rsidR="00C17CCE"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Przełącznik opcji </w:t>
            </w:r>
            <w:r w:rsidR="00226BC2" w:rsidRPr="001415A1">
              <w:rPr>
                <w:rFonts w:ascii="Open Sans Light" w:hAnsi="Open Sans Light" w:cstheme="minorHAnsi"/>
                <w:sz w:val="20"/>
                <w:szCs w:val="20"/>
              </w:rPr>
              <w:t>z uzasadnieniem</w:t>
            </w:r>
          </w:p>
        </w:tc>
        <w:tc>
          <w:tcPr>
            <w:tcW w:w="4364" w:type="dxa"/>
          </w:tcPr>
          <w:p w14:paraId="01455941" w14:textId="4C9B32DB" w:rsidR="00C17CCE" w:rsidRPr="001415A1" w:rsidRDefault="00BE1085"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jest lub wchodzi w</w:t>
            </w:r>
            <w:r w:rsidR="00A45282">
              <w:rPr>
                <w:rFonts w:ascii="Open Sans Light" w:hAnsi="Open Sans Light" w:cstheme="minorHAnsi"/>
                <w:sz w:val="20"/>
                <w:szCs w:val="20"/>
              </w:rPr>
              <w:t> </w:t>
            </w:r>
            <w:r w:rsidRPr="001415A1">
              <w:rPr>
                <w:rFonts w:ascii="Open Sans Light" w:hAnsi="Open Sans Light" w:cstheme="minorHAnsi"/>
                <w:sz w:val="20"/>
                <w:szCs w:val="20"/>
              </w:rPr>
              <w:t>skład operacji znajdującej się na Wykazie planowanych operacji o znaczeniu strategicznym, stanowiącym załącznik do Programu FEnIKS. Jeżeli projekt wchodzi w</w:t>
            </w:r>
            <w:r w:rsidR="002733B3">
              <w:rPr>
                <w:rFonts w:ascii="Open Sans Light" w:hAnsi="Open Sans Light" w:cstheme="minorHAnsi"/>
                <w:sz w:val="20"/>
                <w:szCs w:val="20"/>
              </w:rPr>
              <w:t> </w:t>
            </w:r>
            <w:r w:rsidRPr="001415A1">
              <w:rPr>
                <w:rFonts w:ascii="Open Sans Light" w:hAnsi="Open Sans Light" w:cstheme="minorHAnsi"/>
                <w:sz w:val="20"/>
                <w:szCs w:val="20"/>
              </w:rPr>
              <w:t>skład operacji o znaczeniu strategicznym w polu uzasadnienia należy wpisać nazwę tej operacji. W</w:t>
            </w:r>
            <w:r w:rsidR="00A45282">
              <w:rPr>
                <w:rFonts w:ascii="Open Sans Light" w:hAnsi="Open Sans Light" w:cstheme="minorHAnsi"/>
                <w:sz w:val="20"/>
                <w:szCs w:val="20"/>
              </w:rPr>
              <w:t> </w:t>
            </w:r>
            <w:r w:rsidRPr="001415A1">
              <w:rPr>
                <w:rFonts w:ascii="Open Sans Light" w:hAnsi="Open Sans Light" w:cstheme="minorHAnsi"/>
                <w:sz w:val="20"/>
                <w:szCs w:val="20"/>
              </w:rPr>
              <w:t>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3D083855" w14:textId="77777777" w:rsidTr="009A1EC7">
        <w:trPr>
          <w:trHeight w:val="719"/>
        </w:trPr>
        <w:tc>
          <w:tcPr>
            <w:tcW w:w="3566" w:type="dxa"/>
          </w:tcPr>
          <w:p w14:paraId="12E39EC9" w14:textId="5207E0FC"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obejmuje elementy edukacyjne w zakresie podnoszenia świadomości ekologicznej społeczeństwa?</w:t>
            </w:r>
          </w:p>
        </w:tc>
        <w:tc>
          <w:tcPr>
            <w:tcW w:w="1132" w:type="dxa"/>
          </w:tcPr>
          <w:p w14:paraId="414F49CE" w14:textId="004F1941"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7AE329C4" w14:textId="38F91BF9" w:rsidR="00CD1CDF"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t>
            </w:r>
            <w:r w:rsidR="00CD1CDF">
              <w:rPr>
                <w:rFonts w:ascii="Open Sans Light" w:hAnsi="Open Sans Light" w:cstheme="minorHAnsi"/>
                <w:sz w:val="20"/>
                <w:szCs w:val="20"/>
              </w:rPr>
              <w:t xml:space="preserve">Działania edukacyjne muszą być </w:t>
            </w:r>
            <w:r w:rsidR="00CD1CDF" w:rsidRPr="000C3F2F">
              <w:rPr>
                <w:rFonts w:ascii="Open Sans Light" w:hAnsi="Open Sans Light" w:cstheme="minorHAnsi"/>
                <w:sz w:val="20"/>
                <w:szCs w:val="20"/>
                <w:u w:val="single"/>
              </w:rPr>
              <w:t>bezpośrednio</w:t>
            </w:r>
            <w:r w:rsidR="00CD1CDF" w:rsidRPr="00CD1CDF">
              <w:rPr>
                <w:rFonts w:ascii="Open Sans Light" w:hAnsi="Open Sans Light" w:cstheme="minorHAnsi"/>
                <w:sz w:val="20"/>
                <w:szCs w:val="20"/>
              </w:rPr>
              <w:t xml:space="preserve"> związane z realizowanym projektem</w:t>
            </w:r>
            <w:r w:rsidR="00CD1CDF">
              <w:rPr>
                <w:rFonts w:ascii="Open Sans Light" w:hAnsi="Open Sans Light" w:cstheme="minorHAnsi"/>
                <w:sz w:val="20"/>
                <w:szCs w:val="20"/>
              </w:rPr>
              <w:t>.</w:t>
            </w:r>
            <w:r w:rsidR="000C3F2F">
              <w:rPr>
                <w:rFonts w:ascii="Open Sans Light" w:hAnsi="Open Sans Light" w:cstheme="minorHAnsi"/>
                <w:sz w:val="20"/>
                <w:szCs w:val="20"/>
              </w:rPr>
              <w:t xml:space="preserve"> Należy też wskazać</w:t>
            </w:r>
            <w:r w:rsidR="000C3F2F" w:rsidRPr="000C3F2F">
              <w:rPr>
                <w:rFonts w:ascii="Open Sans Light" w:hAnsi="Open Sans Light" w:cstheme="minorHAnsi"/>
                <w:sz w:val="20"/>
                <w:szCs w:val="20"/>
              </w:rPr>
              <w:t xml:space="preserve"> w ramach</w:t>
            </w:r>
            <w:r w:rsidR="000C3F2F">
              <w:rPr>
                <w:rFonts w:ascii="Open Sans Light" w:hAnsi="Open Sans Light" w:cstheme="minorHAnsi"/>
                <w:sz w:val="20"/>
                <w:szCs w:val="20"/>
              </w:rPr>
              <w:t>,</w:t>
            </w:r>
            <w:r w:rsidR="000C3F2F" w:rsidRPr="000C3F2F">
              <w:rPr>
                <w:rFonts w:ascii="Open Sans Light" w:hAnsi="Open Sans Light" w:cstheme="minorHAnsi"/>
                <w:sz w:val="20"/>
                <w:szCs w:val="20"/>
              </w:rPr>
              <w:t xml:space="preserve"> którego zadania </w:t>
            </w:r>
            <w:r w:rsidR="000C3F2F">
              <w:rPr>
                <w:rFonts w:ascii="Open Sans Light" w:hAnsi="Open Sans Light" w:cstheme="minorHAnsi"/>
                <w:sz w:val="20"/>
                <w:szCs w:val="20"/>
              </w:rPr>
              <w:t xml:space="preserve">działania edukacyjne </w:t>
            </w:r>
            <w:r w:rsidR="000C3F2F" w:rsidRPr="000C3F2F">
              <w:rPr>
                <w:rFonts w:ascii="Open Sans Light" w:hAnsi="Open Sans Light" w:cstheme="minorHAnsi"/>
                <w:sz w:val="20"/>
                <w:szCs w:val="20"/>
              </w:rPr>
              <w:t>będ</w:t>
            </w:r>
            <w:r w:rsidR="000C3F2F">
              <w:rPr>
                <w:rFonts w:ascii="Open Sans Light" w:hAnsi="Open Sans Light" w:cstheme="minorHAnsi"/>
                <w:sz w:val="20"/>
                <w:szCs w:val="20"/>
              </w:rPr>
              <w:t xml:space="preserve">ą </w:t>
            </w:r>
            <w:r w:rsidR="000C3F2F" w:rsidRPr="000C3F2F">
              <w:rPr>
                <w:rFonts w:ascii="Open Sans Light" w:hAnsi="Open Sans Light" w:cstheme="minorHAnsi"/>
                <w:sz w:val="20"/>
                <w:szCs w:val="20"/>
              </w:rPr>
              <w:t xml:space="preserve">realizowane i czy </w:t>
            </w:r>
            <w:r w:rsidR="000C3F2F">
              <w:rPr>
                <w:rFonts w:ascii="Open Sans Light" w:hAnsi="Open Sans Light" w:cstheme="minorHAnsi"/>
                <w:sz w:val="20"/>
                <w:szCs w:val="20"/>
              </w:rPr>
              <w:t>będą to wydatki kwalifikowane.</w:t>
            </w:r>
          </w:p>
          <w:p w14:paraId="19CF33F0" w14:textId="00ACA92F"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w:t>
            </w:r>
            <w:r w:rsidRPr="00BD2B85">
              <w:rPr>
                <w:rFonts w:ascii="Open Sans Light" w:hAnsi="Open Sans Light" w:cstheme="minorHAnsi"/>
                <w:sz w:val="20"/>
                <w:szCs w:val="20"/>
              </w:rPr>
              <w:t>pkt 6.9 SW.</w:t>
            </w:r>
            <w:r w:rsidRPr="001415A1">
              <w:rPr>
                <w:rFonts w:ascii="Open Sans Light" w:hAnsi="Open Sans Light" w:cstheme="minorHAnsi"/>
                <w:sz w:val="20"/>
                <w:szCs w:val="20"/>
              </w:rPr>
              <w:t xml:space="preserve"> W pozostałych przypadkach proszę zaznaczyć NIE, a w polu uzasadnienia wpisać Nie dotyczy.</w:t>
            </w:r>
          </w:p>
        </w:tc>
      </w:tr>
      <w:tr w:rsidR="009A1EC7" w:rsidRPr="004032E4" w14:paraId="37A3CCF0" w14:textId="77777777" w:rsidTr="009A1EC7">
        <w:trPr>
          <w:trHeight w:val="719"/>
        </w:trPr>
        <w:tc>
          <w:tcPr>
            <w:tcW w:w="3566" w:type="dxa"/>
          </w:tcPr>
          <w:p w14:paraId="5DC0770D" w14:textId="20DB1C5F"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jest zgodny lub komplementarny ze Strategią Unii Europejskiej dla regionu Morza Bałtyc</w:t>
            </w:r>
            <w:r w:rsidR="002C6CB9" w:rsidRPr="001415A1">
              <w:rPr>
                <w:rFonts w:ascii="Open Sans Light" w:hAnsi="Open Sans Light"/>
                <w:sz w:val="20"/>
                <w:szCs w:val="20"/>
              </w:rPr>
              <w:t xml:space="preserve">kiego (SUE RMB)? </w:t>
            </w:r>
          </w:p>
        </w:tc>
        <w:tc>
          <w:tcPr>
            <w:tcW w:w="1132" w:type="dxa"/>
          </w:tcPr>
          <w:p w14:paraId="3BA40790" w14:textId="47609661"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41CB3639" w14:textId="77777777"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wykazać, czy projekt: </w:t>
            </w:r>
          </w:p>
          <w:p w14:paraId="6B7300F2"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realizuje przynajmniej jedno z działań przypisanych do danego obs</w:t>
            </w:r>
            <w:r>
              <w:rPr>
                <w:rFonts w:ascii="Open Sans Light" w:hAnsi="Open Sans Light" w:cstheme="minorHAnsi"/>
                <w:sz w:val="20"/>
                <w:szCs w:val="20"/>
              </w:rPr>
              <w:t>zaru Strategii (Policy area) zgodnie z aktualną wersją</w:t>
            </w:r>
            <w:r w:rsidRPr="001F0377">
              <w:rPr>
                <w:rFonts w:ascii="Open Sans Light" w:hAnsi="Open Sans Light" w:cstheme="minorHAnsi"/>
                <w:sz w:val="20"/>
                <w:szCs w:val="20"/>
              </w:rPr>
              <w:t xml:space="preserve"> Planu Działań Strategii Unii Europejskiej dla regionu Morza Bałtyckiego. </w:t>
            </w:r>
          </w:p>
          <w:p w14:paraId="35F84132" w14:textId="77777777" w:rsidR="006F3744" w:rsidRPr="001F0377"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Dokument dostępny min. na stronie:</w:t>
            </w:r>
          </w:p>
          <w:p w14:paraId="0FE9E99E"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lastRenderedPageBreak/>
              <w:t>https://www.eusbsr.eu/attachments/article/590824/Action%20Plan%202021.PDF</w:t>
            </w:r>
          </w:p>
          <w:p w14:paraId="1EC2F0FD" w14:textId="43E0C042" w:rsidR="009A1EC7" w:rsidRPr="001415A1" w:rsidRDefault="009A1EC7" w:rsidP="000212C7">
            <w:pPr>
              <w:spacing w:after="120" w:line="276" w:lineRule="auto"/>
              <w:rPr>
                <w:rFonts w:ascii="Open Sans Light" w:hAnsi="Open Sans Light" w:cstheme="minorHAnsi"/>
                <w:sz w:val="20"/>
                <w:szCs w:val="20"/>
              </w:rPr>
            </w:pPr>
          </w:p>
        </w:tc>
      </w:tr>
      <w:tr w:rsidR="002C6CB9" w:rsidRPr="004032E4" w14:paraId="5528ADEF" w14:textId="77777777" w:rsidTr="009A1EC7">
        <w:trPr>
          <w:trHeight w:val="719"/>
        </w:trPr>
        <w:tc>
          <w:tcPr>
            <w:tcW w:w="3566" w:type="dxa"/>
          </w:tcPr>
          <w:p w14:paraId="1211C5D7" w14:textId="2C4BA758" w:rsidR="002C6CB9" w:rsidRPr="001415A1" w:rsidRDefault="002C6CB9"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przewiduje elementy związane ze współpracą z partnerami z innych państw?</w:t>
            </w:r>
          </w:p>
        </w:tc>
        <w:tc>
          <w:tcPr>
            <w:tcW w:w="1132" w:type="dxa"/>
          </w:tcPr>
          <w:p w14:paraId="4EDF8DAA" w14:textId="1250693D" w:rsidR="002C6CB9"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8284187" w14:textId="4FD0D7E2"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Jeśli zaznaczono TAK</w:t>
            </w:r>
            <w:r w:rsidR="00DC6151">
              <w:rPr>
                <w:rFonts w:ascii="Open Sans Light" w:hAnsi="Open Sans Light" w:cstheme="minorHAnsi"/>
                <w:sz w:val="20"/>
                <w:szCs w:val="20"/>
              </w:rPr>
              <w:t>,</w:t>
            </w:r>
            <w:r w:rsidRPr="001415A1">
              <w:rPr>
                <w:rFonts w:ascii="Open Sans Light" w:hAnsi="Open Sans Light" w:cstheme="minorHAnsi"/>
                <w:sz w:val="20"/>
                <w:szCs w:val="20"/>
              </w:rPr>
              <w:t xml:space="preserve"> należy opisać planowaną w</w:t>
            </w:r>
            <w:r w:rsidR="00A45282">
              <w:rPr>
                <w:rFonts w:ascii="Open Sans Light" w:hAnsi="Open Sans Light" w:cstheme="minorHAnsi"/>
                <w:sz w:val="20"/>
                <w:szCs w:val="20"/>
              </w:rPr>
              <w:t> </w:t>
            </w:r>
            <w:r w:rsidRPr="001415A1">
              <w:rPr>
                <w:rFonts w:ascii="Open Sans Light" w:hAnsi="Open Sans Light" w:cstheme="minorHAnsi"/>
                <w:sz w:val="20"/>
                <w:szCs w:val="20"/>
              </w:rPr>
              <w:t>ramach projektu współpracę z</w:t>
            </w:r>
            <w:r w:rsidR="002733B3">
              <w:rPr>
                <w:rFonts w:ascii="Open Sans Light" w:hAnsi="Open Sans Light" w:cstheme="minorHAnsi"/>
                <w:sz w:val="20"/>
                <w:szCs w:val="20"/>
              </w:rPr>
              <w:t> </w:t>
            </w:r>
            <w:r w:rsidRPr="001415A1">
              <w:rPr>
                <w:rFonts w:ascii="Open Sans Light" w:hAnsi="Open Sans Light" w:cstheme="minorHAnsi"/>
                <w:sz w:val="20"/>
                <w:szCs w:val="20"/>
              </w:rPr>
              <w:t>partnerem/partnerami z innych państw (Państw Członkowskich, kandydujących lub stowarzyszonych z</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UE), ze wskazaniem, czy obejmuje ona: </w:t>
            </w:r>
          </w:p>
          <w:p w14:paraId="7B66B5ED" w14:textId="20D7546C"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 wspólne działania mające bezpośredni związek i wpływ na kształt i realizację </w:t>
            </w:r>
            <w:r w:rsidR="006F3744">
              <w:rPr>
                <w:rFonts w:ascii="Open Sans Light" w:hAnsi="Open Sans Light" w:cstheme="minorHAnsi"/>
                <w:sz w:val="20"/>
                <w:szCs w:val="20"/>
              </w:rPr>
              <w:t xml:space="preserve">inwestycji </w:t>
            </w:r>
            <w:r w:rsidRPr="001415A1">
              <w:rPr>
                <w:rFonts w:ascii="Open Sans Light" w:hAnsi="Open Sans Light" w:cstheme="minorHAnsi"/>
                <w:sz w:val="20"/>
                <w:szCs w:val="20"/>
              </w:rPr>
              <w:t>w</w:t>
            </w:r>
            <w:r w:rsidR="002733B3">
              <w:rPr>
                <w:rFonts w:ascii="Open Sans Light" w:hAnsi="Open Sans Light" w:cstheme="minorHAnsi"/>
                <w:sz w:val="20"/>
                <w:szCs w:val="20"/>
              </w:rPr>
              <w:t> </w:t>
            </w:r>
            <w:r w:rsidRPr="001415A1">
              <w:rPr>
                <w:rFonts w:ascii="Open Sans Light" w:hAnsi="Open Sans Light" w:cstheme="minorHAnsi"/>
                <w:sz w:val="20"/>
                <w:szCs w:val="20"/>
              </w:rPr>
              <w:t>związku z realizowanym projektem, albo</w:t>
            </w:r>
          </w:p>
          <w:p w14:paraId="2E5E35CB" w14:textId="32FE248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wymianę wiedzy i doświadczeń oraz konsultacje ww. partnerami w zakresie zagadnień związanych z</w:t>
            </w:r>
            <w:r w:rsidR="00A45282">
              <w:rPr>
                <w:rFonts w:ascii="Open Sans Light" w:hAnsi="Open Sans Light" w:cstheme="minorHAnsi"/>
                <w:sz w:val="20"/>
                <w:szCs w:val="20"/>
              </w:rPr>
              <w:t> </w:t>
            </w:r>
            <w:r w:rsidRPr="001415A1">
              <w:rPr>
                <w:rFonts w:ascii="Open Sans Light" w:hAnsi="Open Sans Light" w:cstheme="minorHAnsi"/>
                <w:sz w:val="20"/>
                <w:szCs w:val="20"/>
              </w:rPr>
              <w:t>realizowanym projektem,</w:t>
            </w:r>
            <w:r w:rsidR="002733B3">
              <w:rPr>
                <w:rFonts w:ascii="Open Sans Light" w:hAnsi="Open Sans Light" w:cstheme="minorHAnsi"/>
                <w:sz w:val="20"/>
                <w:szCs w:val="20"/>
              </w:rPr>
              <w:t xml:space="preserve"> </w:t>
            </w:r>
          </w:p>
          <w:p w14:paraId="6F42676A" w14:textId="7777777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a także określeniem dokumentów stanowiących podstawę współpracy. </w:t>
            </w:r>
          </w:p>
          <w:p w14:paraId="0D2C42BF" w14:textId="748C401D" w:rsidR="006F3744"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Wskazać też należy, jeśli projekt jest komplementarny do innych projektów realizowanych poza granicami Polski w UE, krajach kandydujących i stowarzyszonych. </w:t>
            </w:r>
            <w:r w:rsidR="006F3744">
              <w:rPr>
                <w:rFonts w:ascii="Open Sans Light" w:hAnsi="Open Sans Light" w:cstheme="minorHAnsi"/>
                <w:sz w:val="20"/>
                <w:szCs w:val="20"/>
              </w:rPr>
              <w:t xml:space="preserve">W takim przypadku należy dowieść, </w:t>
            </w:r>
            <w:r w:rsidR="006F3744" w:rsidRPr="00A57362">
              <w:rPr>
                <w:rFonts w:ascii="Open Sans Light" w:hAnsi="Open Sans Light" w:cstheme="minorHAnsi"/>
                <w:sz w:val="20"/>
                <w:szCs w:val="20"/>
              </w:rPr>
              <w:t>że przedmiotowe projekty ukierunkowane są na osiągnięcie wspólnego celu i wzajemne wzmacnianie swoich efektów, co jest wynikiem świadomej wspólnej koordynacji działań projektowych.</w:t>
            </w:r>
          </w:p>
          <w:p w14:paraId="714A9450" w14:textId="46D3F844" w:rsidR="002C6CB9"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pkt </w:t>
            </w:r>
            <w:r w:rsidRPr="00BD2B85">
              <w:rPr>
                <w:rFonts w:ascii="Open Sans Light" w:hAnsi="Open Sans Light" w:cstheme="minorHAnsi"/>
                <w:sz w:val="20"/>
                <w:szCs w:val="20"/>
              </w:rPr>
              <w:t>1.11 SW</w:t>
            </w:r>
            <w:r w:rsidRPr="001415A1">
              <w:rPr>
                <w:rFonts w:ascii="Open Sans Light" w:hAnsi="Open Sans Light" w:cstheme="minorHAnsi"/>
                <w:sz w:val="20"/>
                <w:szCs w:val="20"/>
              </w:rPr>
              <w:t>. W pozostałych przypadkach proszę zaznaczyć NIE, a w polu uzasadnienia wpisać Nie dotyczy.</w:t>
            </w:r>
          </w:p>
        </w:tc>
      </w:tr>
      <w:tr w:rsidR="009A1EC7" w:rsidRPr="004032E4" w14:paraId="17CDCE72" w14:textId="77777777" w:rsidTr="009A1EC7">
        <w:trPr>
          <w:trHeight w:val="719"/>
        </w:trPr>
        <w:tc>
          <w:tcPr>
            <w:tcW w:w="3566" w:type="dxa"/>
          </w:tcPr>
          <w:p w14:paraId="713A3293" w14:textId="3CC66ABA"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realizowany jest na obszarze strategicznej interwencji (OSI) wskazanym w Krajowej Strategii Rozwoju Regionalnego 2030 (KSRR)</w:t>
            </w:r>
            <w:r w:rsidR="00820C90">
              <w:rPr>
                <w:rFonts w:ascii="Open Sans Light" w:hAnsi="Open Sans Light"/>
                <w:sz w:val="20"/>
                <w:szCs w:val="20"/>
              </w:rPr>
              <w:t xml:space="preserve">: </w:t>
            </w:r>
            <w:r w:rsidR="00820C90" w:rsidRPr="00820C90">
              <w:rPr>
                <w:rFonts w:ascii="Open Sans Light" w:hAnsi="Open Sans Light"/>
                <w:sz w:val="20"/>
                <w:szCs w:val="20"/>
              </w:rPr>
              <w:t xml:space="preserve">miasta średnie tracące funkcje społeczno-gospodarcze/obszary zagrożone trwałą </w:t>
            </w:r>
            <w:r w:rsidR="00820C90" w:rsidRPr="00820C90">
              <w:rPr>
                <w:rFonts w:ascii="Open Sans Light" w:hAnsi="Open Sans Light"/>
                <w:sz w:val="20"/>
                <w:szCs w:val="20"/>
              </w:rPr>
              <w:lastRenderedPageBreak/>
              <w:t>marginalizacją</w:t>
            </w:r>
            <w:r w:rsidRPr="001415A1">
              <w:rPr>
                <w:rFonts w:ascii="Open Sans Light" w:hAnsi="Open Sans Light"/>
                <w:sz w:val="20"/>
                <w:szCs w:val="20"/>
              </w:rPr>
              <w:t xml:space="preserve">? Jeżeli tak, należy wskazać </w:t>
            </w:r>
            <w:r w:rsidR="002B4EDD">
              <w:rPr>
                <w:rFonts w:ascii="Open Sans Light" w:hAnsi="Open Sans Light"/>
                <w:sz w:val="20"/>
                <w:szCs w:val="20"/>
              </w:rPr>
              <w:t>OSI</w:t>
            </w:r>
            <w:r w:rsidR="00820C90">
              <w:rPr>
                <w:rFonts w:ascii="Open Sans Light" w:hAnsi="Open Sans Light"/>
                <w:sz w:val="20"/>
                <w:szCs w:val="20"/>
              </w:rPr>
              <w:t>.</w:t>
            </w:r>
          </w:p>
        </w:tc>
        <w:tc>
          <w:tcPr>
            <w:tcW w:w="1132" w:type="dxa"/>
          </w:tcPr>
          <w:p w14:paraId="60B3319A" w14:textId="45FC0702"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Przełącznik opcji z uzasadnieniem</w:t>
            </w:r>
          </w:p>
        </w:tc>
        <w:tc>
          <w:tcPr>
            <w:tcW w:w="4364" w:type="dxa"/>
          </w:tcPr>
          <w:p w14:paraId="2212FE96" w14:textId="4F117C9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 Jeżeli projekt realizowany jest na obszarze strategicznej interwencji (OSI), 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wskazać</w:t>
            </w:r>
            <w:r w:rsidR="002B4EDD">
              <w:rPr>
                <w:rFonts w:ascii="Open Sans Light" w:hAnsi="Open Sans Light" w:cstheme="minorHAnsi"/>
                <w:sz w:val="20"/>
                <w:szCs w:val="20"/>
              </w:rPr>
              <w:t>:</w:t>
            </w:r>
            <w:r w:rsidRPr="001415A1">
              <w:rPr>
                <w:rFonts w:ascii="Open Sans Light" w:hAnsi="Open Sans Light" w:cstheme="minorHAnsi"/>
                <w:sz w:val="20"/>
                <w:szCs w:val="20"/>
              </w:rPr>
              <w:t xml:space="preserve"> numer pozycji wraz z podaniem nazwy listy obszarów strategicznej interwencji wskazanych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KSRR, tj. listy miast średnich tracących funkcje społeczno-gospodarcze lub listy gmin zagrożonych trwałą </w:t>
            </w:r>
            <w:r w:rsidRPr="001415A1">
              <w:rPr>
                <w:rFonts w:ascii="Open Sans Light" w:hAnsi="Open Sans Light" w:cstheme="minorHAnsi"/>
                <w:sz w:val="20"/>
                <w:szCs w:val="20"/>
              </w:rPr>
              <w:lastRenderedPageBreak/>
              <w:t xml:space="preserve">marginalizacją. Aktualizacja obszarów strategicznej interwencji jest dostępna pod adresem: </w:t>
            </w:r>
          </w:p>
          <w:p w14:paraId="4DBD734B" w14:textId="6EA7C099" w:rsidR="009A1EC7" w:rsidRDefault="00AD42D4" w:rsidP="000212C7">
            <w:pPr>
              <w:spacing w:after="120" w:line="276" w:lineRule="auto"/>
              <w:rPr>
                <w:rFonts w:ascii="Open Sans Light" w:hAnsi="Open Sans Light" w:cstheme="minorHAnsi"/>
                <w:sz w:val="20"/>
                <w:szCs w:val="20"/>
              </w:rPr>
            </w:pPr>
            <w:hyperlink r:id="rId22" w:history="1">
              <w:r w:rsidRPr="001415A1">
                <w:rPr>
                  <w:rStyle w:val="Hipercze"/>
                  <w:rFonts w:ascii="Open Sans Light" w:hAnsi="Open Sans Light"/>
                </w:rPr>
                <w:t>https://www.gov.pl/web/fundusze-regiony/krajowa-strategia-rozwoju-regionalnego</w:t>
              </w:r>
            </w:hyperlink>
            <w:r w:rsidR="009A1EC7" w:rsidRPr="001415A1">
              <w:rPr>
                <w:rFonts w:ascii="Open Sans Light" w:hAnsi="Open Sans Light" w:cstheme="minorHAnsi"/>
                <w:sz w:val="20"/>
                <w:szCs w:val="20"/>
              </w:rPr>
              <w:t>.</w:t>
            </w:r>
          </w:p>
          <w:p w14:paraId="5582D90E" w14:textId="2AD69BD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820C90" w:rsidRPr="004032E4" w14:paraId="02FAF7F2" w14:textId="77777777" w:rsidTr="009A1EC7">
        <w:trPr>
          <w:trHeight w:val="719"/>
        </w:trPr>
        <w:tc>
          <w:tcPr>
            <w:tcW w:w="3566" w:type="dxa"/>
          </w:tcPr>
          <w:p w14:paraId="08A311B9" w14:textId="77777777" w:rsidR="00820C90" w:rsidRPr="00820C90" w:rsidRDefault="00820C90" w:rsidP="000212C7">
            <w:pPr>
              <w:spacing w:after="120" w:line="276" w:lineRule="auto"/>
              <w:rPr>
                <w:rFonts w:ascii="Open Sans Light" w:hAnsi="Open Sans Light"/>
                <w:sz w:val="20"/>
                <w:szCs w:val="20"/>
              </w:rPr>
            </w:pPr>
            <w:r>
              <w:rPr>
                <w:rFonts w:ascii="Open Sans Light" w:hAnsi="Open Sans Light"/>
                <w:sz w:val="20"/>
                <w:szCs w:val="20"/>
              </w:rPr>
              <w:lastRenderedPageBreak/>
              <w:t>Czy p</w:t>
            </w:r>
            <w:r w:rsidRPr="00820C90">
              <w:rPr>
                <w:rFonts w:ascii="Open Sans Light" w:hAnsi="Open Sans Light"/>
                <w:sz w:val="20"/>
                <w:szCs w:val="20"/>
              </w:rPr>
              <w:t>rojekt realizowany na obszarze strategicznej interwencji (OSI)</w:t>
            </w:r>
            <w:r>
              <w:rPr>
                <w:rFonts w:ascii="Open Sans Light" w:hAnsi="Open Sans Light"/>
                <w:sz w:val="20"/>
                <w:szCs w:val="20"/>
              </w:rPr>
              <w:t xml:space="preserve"> </w:t>
            </w:r>
            <w:r w:rsidRPr="00820C90">
              <w:rPr>
                <w:rFonts w:ascii="Open Sans Light" w:hAnsi="Open Sans Light"/>
                <w:sz w:val="20"/>
                <w:szCs w:val="20"/>
              </w:rPr>
              <w:t>wskazanym w Krajowej Strategii Rozwoju Regionalnego 2030 (KSRR):</w:t>
            </w:r>
          </w:p>
          <w:p w14:paraId="295454A7" w14:textId="72EBADD6" w:rsidR="00820C90" w:rsidRPr="001415A1" w:rsidRDefault="00820C90" w:rsidP="000212C7">
            <w:pPr>
              <w:spacing w:after="120" w:line="276" w:lineRule="auto"/>
              <w:rPr>
                <w:rFonts w:ascii="Open Sans Light" w:hAnsi="Open Sans Light"/>
                <w:sz w:val="20"/>
                <w:szCs w:val="20"/>
              </w:rPr>
            </w:pPr>
            <w:r w:rsidRPr="00820C90">
              <w:rPr>
                <w:rFonts w:ascii="Open Sans Light" w:hAnsi="Open Sans Light"/>
                <w:sz w:val="20"/>
                <w:szCs w:val="20"/>
              </w:rPr>
              <w:t>Polska Wschodnia/Śląsk</w:t>
            </w:r>
            <w:r>
              <w:rPr>
                <w:rFonts w:ascii="Open Sans Light" w:hAnsi="Open Sans Light"/>
                <w:sz w:val="20"/>
                <w:szCs w:val="20"/>
              </w:rPr>
              <w:t xml:space="preserve"> </w:t>
            </w:r>
          </w:p>
        </w:tc>
        <w:tc>
          <w:tcPr>
            <w:tcW w:w="1132" w:type="dxa"/>
          </w:tcPr>
          <w:p w14:paraId="23405FB7" w14:textId="66C05299"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1C549DFF" w14:textId="77777777" w:rsidR="00820C90"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w:t>
            </w:r>
            <w:r>
              <w:rPr>
                <w:rFonts w:ascii="Open Sans Light" w:hAnsi="Open Sans Light" w:cstheme="minorHAnsi"/>
                <w:sz w:val="20"/>
                <w:szCs w:val="20"/>
              </w:rPr>
              <w:t>,</w:t>
            </w:r>
            <w:r>
              <w:t xml:space="preserve"> </w:t>
            </w:r>
            <w:r w:rsidRPr="00820C90">
              <w:rPr>
                <w:rFonts w:ascii="Open Sans Light" w:hAnsi="Open Sans Light" w:cstheme="minorHAnsi"/>
                <w:sz w:val="20"/>
                <w:szCs w:val="20"/>
              </w:rPr>
              <w:t>tj. na obszarze Polski Wschodniej lub na Śląsku.</w:t>
            </w:r>
            <w:r>
              <w:rPr>
                <w:rFonts w:ascii="Open Sans Light" w:hAnsi="Open Sans Light" w:cstheme="minorHAnsi"/>
                <w:sz w:val="20"/>
                <w:szCs w:val="20"/>
              </w:rPr>
              <w:t xml:space="preserve">  </w:t>
            </w:r>
          </w:p>
          <w:p w14:paraId="77A4A92C" w14:textId="1118FD16"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Pr>
                <w:rFonts w:ascii="Open Sans Light" w:hAnsi="Open Sans Light" w:cstheme="minorHAnsi"/>
                <w:sz w:val="20"/>
                <w:szCs w:val="20"/>
              </w:rPr>
              <w:t> </w:t>
            </w:r>
            <w:r w:rsidRPr="001415A1">
              <w:rPr>
                <w:rFonts w:ascii="Open Sans Light" w:hAnsi="Open Sans Light" w:cstheme="minorHAnsi"/>
                <w:sz w:val="20"/>
                <w:szCs w:val="20"/>
              </w:rPr>
              <w:t>w</w:t>
            </w:r>
            <w:r>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18AAB33B" w14:textId="77777777" w:rsidTr="009A1EC7">
        <w:trPr>
          <w:trHeight w:val="719"/>
        </w:trPr>
        <w:tc>
          <w:tcPr>
            <w:tcW w:w="3566" w:type="dxa"/>
          </w:tcPr>
          <w:p w14:paraId="3DAFD9D1" w14:textId="6EC40486"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wynika z zapisów strategii terytorialnej (ZIT lub IIT), bądź strategii rozwoju ponadlokalnego albo wynika z dokumentów strategicznych i/lub planistycznych powstałych w ramach współpracy samorządów (takich jak Centrum Wsparcia Doradczego, Partnerska Inicjatywa Miast, Program Rozwój Lokalny) lub jest komplementarny do ww. dokumentów?</w:t>
            </w:r>
          </w:p>
        </w:tc>
        <w:tc>
          <w:tcPr>
            <w:tcW w:w="1132" w:type="dxa"/>
          </w:tcPr>
          <w:p w14:paraId="1E43F83A" w14:textId="1E40E8DE"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2171DC77" w14:textId="7899092F" w:rsidR="00193830" w:rsidRDefault="009A1EC7" w:rsidP="000212C7">
            <w:pPr>
              <w:spacing w:after="120" w:line="276" w:lineRule="auto"/>
              <w:rPr>
                <w:rFonts w:ascii="Open Sans Light" w:hAnsi="Open Sans Light" w:cstheme="minorHAnsi"/>
                <w:sz w:val="20"/>
                <w:szCs w:val="20"/>
              </w:rPr>
            </w:pPr>
            <w:r w:rsidRPr="00B15FE5">
              <w:rPr>
                <w:rFonts w:ascii="Open Sans Light" w:hAnsi="Open Sans Light" w:cstheme="minorHAnsi"/>
                <w:sz w:val="20"/>
                <w:szCs w:val="20"/>
              </w:rPr>
              <w:t>Należy zaznaczyć TAK, jeżeli projekt wynika z</w:t>
            </w:r>
            <w:r w:rsidR="00AD42D4" w:rsidRPr="00B15FE5">
              <w:rPr>
                <w:rFonts w:ascii="Open Sans Light" w:hAnsi="Open Sans Light" w:cstheme="minorHAnsi"/>
                <w:sz w:val="20"/>
                <w:szCs w:val="20"/>
              </w:rPr>
              <w:t> </w:t>
            </w:r>
            <w:r w:rsidRPr="00336ABF">
              <w:rPr>
                <w:rFonts w:ascii="Open Sans Light" w:hAnsi="Open Sans Light" w:cstheme="minorHAnsi"/>
                <w:sz w:val="20"/>
                <w:szCs w:val="20"/>
              </w:rPr>
              <w:t xml:space="preserve">zapisów strategii terytorialnej ZIT lub IIT, bądź strategii rozwoju ponadlokalnego albo </w:t>
            </w:r>
            <w:r w:rsidRPr="00193830">
              <w:rPr>
                <w:rFonts w:ascii="Open Sans Light" w:hAnsi="Open Sans Light" w:cstheme="minorHAnsi"/>
                <w:sz w:val="20"/>
                <w:szCs w:val="20"/>
              </w:rPr>
              <w:t>wynika z dokumentów strategicznych i/lub planistycznych powstałych 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 xml:space="preserve">ramach współpracy samorządów (takich jak Centrum Wsparcia Doradczego, Partnerska Inicjatywa Miast, Program Rozwój Lokalny) lub jeżeli jest komplementarny do ww. dokumentów. </w:t>
            </w:r>
            <w:r w:rsidR="00193830">
              <w:rPr>
                <w:rFonts w:ascii="Open Sans Light" w:hAnsi="Open Sans Light" w:cstheme="minorHAnsi"/>
                <w:sz w:val="20"/>
                <w:szCs w:val="20"/>
              </w:rPr>
              <w:t xml:space="preserve">W </w:t>
            </w:r>
            <w:r w:rsidRPr="00B15FE5">
              <w:rPr>
                <w:rFonts w:ascii="Open Sans Light" w:hAnsi="Open Sans Light" w:cstheme="minorHAnsi"/>
                <w:sz w:val="20"/>
                <w:szCs w:val="20"/>
              </w:rPr>
              <w:t>polu uzasadnienia należy wpisać nazwę tej strategii/tego dokumentu, a także</w:t>
            </w:r>
            <w:r w:rsidR="00193830">
              <w:rPr>
                <w:rFonts w:ascii="Open Sans Light" w:hAnsi="Open Sans Light" w:cstheme="minorHAnsi"/>
                <w:sz w:val="20"/>
                <w:szCs w:val="20"/>
              </w:rPr>
              <w:t xml:space="preserve"> wykazać, że</w:t>
            </w:r>
            <w:r w:rsidR="00193830" w:rsidRPr="009E6FEF">
              <w:rPr>
                <w:rFonts w:ascii="Open Sans Light" w:hAnsi="Open Sans Light" w:cstheme="minorHAnsi"/>
                <w:sz w:val="20"/>
                <w:szCs w:val="20"/>
              </w:rPr>
              <w:t xml:space="preserve"> projekt wynika z ww. strategii lub jest k</w:t>
            </w:r>
            <w:r w:rsidR="00193830">
              <w:rPr>
                <w:rFonts w:ascii="Open Sans Light" w:hAnsi="Open Sans Light" w:cstheme="minorHAnsi"/>
                <w:sz w:val="20"/>
                <w:szCs w:val="20"/>
              </w:rPr>
              <w:t xml:space="preserve">omplementarny do ww. dokumentów. </w:t>
            </w:r>
            <w:r w:rsidR="00193830" w:rsidRPr="009E6FEF">
              <w:rPr>
                <w:rFonts w:ascii="Open Sans Light" w:hAnsi="Open Sans Light" w:cstheme="minorHAnsi"/>
                <w:sz w:val="20"/>
                <w:szCs w:val="20"/>
              </w:rPr>
              <w:t xml:space="preserve">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 </w:t>
            </w:r>
          </w:p>
          <w:p w14:paraId="4024B3B3" w14:textId="4A5C0D2B" w:rsidR="009A1EC7" w:rsidRPr="00336ABF" w:rsidRDefault="0019383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Należy też podać </w:t>
            </w:r>
            <w:r w:rsidR="009A1EC7" w:rsidRPr="00B15FE5">
              <w:rPr>
                <w:rFonts w:ascii="Open Sans Light" w:hAnsi="Open Sans Light" w:cstheme="minorHAnsi"/>
                <w:sz w:val="20"/>
                <w:szCs w:val="20"/>
              </w:rPr>
              <w:t>informacj</w:t>
            </w:r>
            <w:r>
              <w:rPr>
                <w:rFonts w:ascii="Open Sans Light" w:hAnsi="Open Sans Light" w:cstheme="minorHAnsi"/>
                <w:sz w:val="20"/>
                <w:szCs w:val="20"/>
              </w:rPr>
              <w:t>e,</w:t>
            </w:r>
            <w:r w:rsidR="009A1EC7" w:rsidRPr="00B15FE5">
              <w:rPr>
                <w:rFonts w:ascii="Open Sans Light" w:hAnsi="Open Sans Light" w:cstheme="minorHAnsi"/>
                <w:sz w:val="20"/>
                <w:szCs w:val="20"/>
              </w:rPr>
              <w:t xml:space="preserve"> czy projekt jest realizowany na obszarze OSI, takich jak miasto średnie tracące funkcje społeczno-gospodarcze lub obszar </w:t>
            </w:r>
            <w:r w:rsidR="009A1EC7" w:rsidRPr="00B15FE5">
              <w:rPr>
                <w:rFonts w:ascii="Open Sans Light" w:hAnsi="Open Sans Light" w:cstheme="minorHAnsi"/>
                <w:sz w:val="20"/>
                <w:szCs w:val="20"/>
              </w:rPr>
              <w:lastRenderedPageBreak/>
              <w:t>zagrożony trwałą marginalizacją oraz czy jest realizowany w</w:t>
            </w:r>
            <w:r w:rsidR="00AD42D4" w:rsidRPr="00336ABF">
              <w:rPr>
                <w:rFonts w:ascii="Open Sans Light" w:hAnsi="Open Sans Light" w:cstheme="minorHAnsi"/>
                <w:sz w:val="20"/>
                <w:szCs w:val="20"/>
              </w:rPr>
              <w:t> </w:t>
            </w:r>
            <w:r w:rsidR="009A1EC7" w:rsidRPr="00336ABF">
              <w:rPr>
                <w:rFonts w:ascii="Open Sans Light" w:hAnsi="Open Sans Light" w:cstheme="minorHAnsi"/>
                <w:sz w:val="20"/>
                <w:szCs w:val="20"/>
              </w:rPr>
              <w:t>partnerstwie samorządów.</w:t>
            </w:r>
          </w:p>
          <w:p w14:paraId="30967F9F" w14:textId="00B468D9" w:rsidR="009A1EC7" w:rsidRPr="00193830" w:rsidRDefault="009A1EC7" w:rsidP="000212C7">
            <w:pPr>
              <w:spacing w:after="120" w:line="276" w:lineRule="auto"/>
              <w:rPr>
                <w:rFonts w:ascii="Open Sans Light" w:hAnsi="Open Sans Light" w:cstheme="minorHAnsi"/>
                <w:sz w:val="20"/>
                <w:szCs w:val="20"/>
              </w:rPr>
            </w:pPr>
            <w:r w:rsidRPr="00193830">
              <w:rPr>
                <w:rFonts w:ascii="Open Sans Light" w:hAnsi="Open Sans Light" w:cstheme="minorHAnsi"/>
                <w:sz w:val="20"/>
                <w:szCs w:val="20"/>
              </w:rPr>
              <w:t>W pozostałych przypadkach proszę zaznaczyć NIE, a</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polu uzasadnienia wpisać Nie dotyczy.</w:t>
            </w:r>
          </w:p>
        </w:tc>
      </w:tr>
      <w:tr w:rsidR="00631CAA" w:rsidRPr="004032E4" w14:paraId="1BB3C98A" w14:textId="77777777" w:rsidTr="009A1EC7">
        <w:trPr>
          <w:trHeight w:val="719"/>
        </w:trPr>
        <w:tc>
          <w:tcPr>
            <w:tcW w:w="3566" w:type="dxa"/>
          </w:tcPr>
          <w:p w14:paraId="10622984" w14:textId="0496FC9E"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finansowany również z innych źródeł finansowania niż fundusze UE</w:t>
            </w:r>
          </w:p>
        </w:tc>
        <w:tc>
          <w:tcPr>
            <w:tcW w:w="1132" w:type="dxa"/>
          </w:tcPr>
          <w:p w14:paraId="20DF5EDC" w14:textId="16E622D8"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446D05A" w14:textId="3C7B9E48"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zaznaczyć TAK, </w:t>
            </w:r>
            <w:r w:rsidR="006B0469" w:rsidRPr="006B0469">
              <w:rPr>
                <w:rFonts w:ascii="Open Sans Light" w:hAnsi="Open Sans Light" w:cstheme="minorHAnsi"/>
                <w:sz w:val="20"/>
                <w:szCs w:val="20"/>
              </w:rPr>
              <w:t>w sytuacji, wkład własny</w:t>
            </w:r>
            <w:r w:rsidR="006B0469">
              <w:rPr>
                <w:rFonts w:ascii="Open Sans Light" w:hAnsi="Open Sans Light" w:cstheme="minorHAnsi"/>
                <w:sz w:val="20"/>
                <w:szCs w:val="20"/>
              </w:rPr>
              <w:t xml:space="preserve"> </w:t>
            </w:r>
            <w:r w:rsidR="006B0469" w:rsidRPr="006B0469">
              <w:rPr>
                <w:rFonts w:ascii="Open Sans Light" w:hAnsi="Open Sans Light" w:cstheme="minorHAnsi"/>
                <w:sz w:val="20"/>
                <w:szCs w:val="20"/>
              </w:rPr>
              <w:t>jest podwyższony o co najmniej 1 p.p</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006B0469">
              <w:rPr>
                <w:rFonts w:ascii="Open Sans Light" w:hAnsi="Open Sans Light" w:cstheme="minorHAnsi"/>
                <w:sz w:val="20"/>
                <w:szCs w:val="20"/>
              </w:rPr>
              <w:t xml:space="preserve">w stosunku do minimalnego wkładu własnego </w:t>
            </w:r>
            <w:r w:rsidR="006B0469" w:rsidRPr="006B0469">
              <w:rPr>
                <w:rFonts w:ascii="Open Sans Light" w:hAnsi="Open Sans Light" w:cstheme="minorHAnsi"/>
                <w:sz w:val="20"/>
                <w:szCs w:val="20"/>
              </w:rPr>
              <w:t>wynosząc</w:t>
            </w:r>
            <w:r w:rsidR="006B0469">
              <w:rPr>
                <w:rFonts w:ascii="Open Sans Light" w:hAnsi="Open Sans Light" w:cstheme="minorHAnsi"/>
                <w:sz w:val="20"/>
                <w:szCs w:val="20"/>
              </w:rPr>
              <w:t>ego</w:t>
            </w:r>
            <w:r w:rsidR="006B0469" w:rsidRPr="006B0469">
              <w:rPr>
                <w:rFonts w:ascii="Open Sans Light" w:hAnsi="Open Sans Light" w:cstheme="minorHAnsi"/>
                <w:sz w:val="20"/>
                <w:szCs w:val="20"/>
              </w:rPr>
              <w:t xml:space="preserve"> 30% wydatków kwalifikowanych</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Pr="001415A1">
              <w:rPr>
                <w:rFonts w:ascii="Open Sans Light" w:hAnsi="Open Sans Light" w:cstheme="minorHAnsi"/>
                <w:sz w:val="20"/>
                <w:szCs w:val="20"/>
              </w:rPr>
              <w:t>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podać źródła finansowania. W pozostałych przypadkach proszę zaznaczyć NIE, a w polu uzasadnienia wpisać Nie dotyczy.</w:t>
            </w:r>
          </w:p>
        </w:tc>
      </w:tr>
      <w:tr w:rsidR="00631CAA" w:rsidRPr="004032E4" w14:paraId="1394D9D3" w14:textId="77777777" w:rsidTr="009A1EC7">
        <w:trPr>
          <w:trHeight w:val="719"/>
        </w:trPr>
        <w:tc>
          <w:tcPr>
            <w:tcW w:w="3566" w:type="dxa"/>
          </w:tcPr>
          <w:p w14:paraId="0B325740" w14:textId="23E783F0"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t>Czy działania realizowane w ramach Projektu wpisują się w realizację wartości Nowego Europejskiego Bauhausu?</w:t>
            </w:r>
          </w:p>
        </w:tc>
        <w:tc>
          <w:tcPr>
            <w:tcW w:w="1132" w:type="dxa"/>
          </w:tcPr>
          <w:p w14:paraId="2549EB46" w14:textId="6D5F17E0"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EF6B4A9" w14:textId="4C924660"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TAK, należy uzasadnić w jaki sposób i jakie konkretne działania w ramach danego projektu realizują </w:t>
            </w:r>
            <w:r w:rsidRPr="001415A1">
              <w:rPr>
                <w:rFonts w:ascii="Open Sans Light" w:hAnsi="Open Sans Light" w:cstheme="minorHAnsi"/>
                <w:b/>
                <w:sz w:val="20"/>
                <w:szCs w:val="20"/>
              </w:rPr>
              <w:t>łącznie</w:t>
            </w:r>
            <w:r w:rsidRPr="001415A1">
              <w:rPr>
                <w:rFonts w:ascii="Open Sans Light" w:hAnsi="Open Sans Light" w:cstheme="minorHAnsi"/>
                <w:sz w:val="20"/>
                <w:szCs w:val="20"/>
              </w:rPr>
              <w:t xml:space="preserve"> trzy podstawowe, nierozłączne wartości Inicjatywy „Nowy Europejski Bauhaus”, poprzez połączenie zrównoważoności, estetyki i</w:t>
            </w:r>
            <w:r w:rsidR="006B0469">
              <w:rPr>
                <w:rFonts w:ascii="Open Sans Light" w:hAnsi="Open Sans Light" w:cstheme="minorHAnsi"/>
                <w:sz w:val="20"/>
                <w:szCs w:val="20"/>
              </w:rPr>
              <w:t> </w:t>
            </w:r>
            <w:r w:rsidRPr="001415A1">
              <w:rPr>
                <w:rFonts w:ascii="Open Sans Light" w:hAnsi="Open Sans Light" w:cstheme="minorHAnsi"/>
                <w:sz w:val="20"/>
                <w:szCs w:val="20"/>
              </w:rPr>
              <w:t>włączenia społecznego, tj.:</w:t>
            </w:r>
          </w:p>
          <w:p w14:paraId="197D828D" w14:textId="250637B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zrównoważoność w kontekście środowiska naturalnego poprzez wdrożenie różnych sposobów ochrony środowiska od celów klimatycznych po obieg zamknięty, zerowy poziom emisji zanieczyszczeń oraz bioróżnorodność</w:t>
            </w:r>
            <w:r w:rsidR="00AD42D4">
              <w:rPr>
                <w:rFonts w:ascii="Open Sans Light" w:hAnsi="Open Sans Light" w:cstheme="minorHAnsi"/>
                <w:sz w:val="20"/>
                <w:szCs w:val="20"/>
              </w:rPr>
              <w:t>;</w:t>
            </w:r>
          </w:p>
          <w:p w14:paraId="7F0615D0" w14:textId="5692D39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włączenie społeczne poprzez różne działania na rzecz włączenia społecznego takie jak m.in. zasady projektowania dla wszystkich, systemy rządzenia i</w:t>
            </w:r>
            <w:r w:rsidR="006B0469">
              <w:rPr>
                <w:rFonts w:ascii="Open Sans Light" w:hAnsi="Open Sans Light" w:cstheme="minorHAnsi"/>
                <w:sz w:val="20"/>
                <w:szCs w:val="20"/>
              </w:rPr>
              <w:t> </w:t>
            </w:r>
            <w:r w:rsidRPr="001415A1">
              <w:rPr>
                <w:rFonts w:ascii="Open Sans Light" w:hAnsi="Open Sans Light" w:cstheme="minorHAnsi"/>
                <w:sz w:val="20"/>
                <w:szCs w:val="20"/>
              </w:rPr>
              <w:t>nowe modele społeczne, dostępność i</w:t>
            </w:r>
            <w:r w:rsidR="00AD42D4">
              <w:rPr>
                <w:rFonts w:ascii="Open Sans Light" w:hAnsi="Open Sans Light" w:cstheme="minorHAnsi"/>
                <w:sz w:val="20"/>
                <w:szCs w:val="20"/>
              </w:rPr>
              <w:t> </w:t>
            </w:r>
            <w:r w:rsidRPr="001415A1">
              <w:rPr>
                <w:rFonts w:ascii="Open Sans Light" w:hAnsi="Open Sans Light" w:cstheme="minorHAnsi"/>
                <w:sz w:val="20"/>
                <w:szCs w:val="20"/>
              </w:rPr>
              <w:t>przystępność cenowa</w:t>
            </w:r>
            <w:r w:rsidR="00AD42D4">
              <w:rPr>
                <w:rFonts w:ascii="Open Sans Light" w:hAnsi="Open Sans Light" w:cstheme="minorHAnsi"/>
                <w:sz w:val="20"/>
                <w:szCs w:val="20"/>
              </w:rPr>
              <w:t>;</w:t>
            </w:r>
          </w:p>
          <w:p w14:paraId="277FCE6A" w14:textId="59CCD0F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estetyka i jakość doznania dla ludzi (wykraczające poza funkcjonalność) poprzez zastosowanie wzornictwa i uzyskania korzyści emocjonalno/kulturowych w</w:t>
            </w:r>
            <w:r w:rsidR="00AD42D4">
              <w:rPr>
                <w:rFonts w:ascii="Open Sans Light" w:hAnsi="Open Sans Light" w:cstheme="minorHAnsi"/>
                <w:sz w:val="20"/>
                <w:szCs w:val="20"/>
              </w:rPr>
              <w:t> </w:t>
            </w:r>
            <w:r w:rsidRPr="001415A1">
              <w:rPr>
                <w:rFonts w:ascii="Open Sans Light" w:hAnsi="Open Sans Light" w:cstheme="minorHAnsi"/>
                <w:sz w:val="20"/>
                <w:szCs w:val="20"/>
              </w:rPr>
              <w:t>związku z np. wykorzystaniem cech danego miejsca, łączenie wartości kulturalnych i społecznych, wzmacnianie poczucia przynależności.</w:t>
            </w:r>
          </w:p>
          <w:p w14:paraId="09E84FAF" w14:textId="79AF0DC4"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Powrót do natury</w:t>
            </w:r>
            <w:r w:rsidR="00AD42D4">
              <w:rPr>
                <w:rFonts w:ascii="Open Sans Light" w:hAnsi="Open Sans Light" w:cstheme="minorHAnsi"/>
                <w:sz w:val="20"/>
                <w:szCs w:val="20"/>
              </w:rPr>
              <w:t>;</w:t>
            </w:r>
          </w:p>
          <w:p w14:paraId="78F4B195" w14:textId="73AA9BF1"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Odzyskanie poczucia przynależności</w:t>
            </w:r>
            <w:r w:rsidR="00AD42D4">
              <w:rPr>
                <w:rFonts w:ascii="Open Sans Light" w:hAnsi="Open Sans Light" w:cstheme="minorHAnsi"/>
                <w:sz w:val="20"/>
                <w:szCs w:val="20"/>
              </w:rPr>
              <w:t>;</w:t>
            </w:r>
          </w:p>
          <w:p w14:paraId="5E4D9F3B" w14:textId="3005BD85"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Nadanie priorytetu miejscom i ludziom, którzy tego najbardziej potrzebują</w:t>
            </w:r>
            <w:r w:rsidR="00AD42D4">
              <w:rPr>
                <w:rFonts w:ascii="Open Sans Light" w:hAnsi="Open Sans Light" w:cstheme="minorHAnsi"/>
                <w:sz w:val="20"/>
                <w:szCs w:val="20"/>
              </w:rPr>
              <w:t>;</w:t>
            </w:r>
          </w:p>
          <w:p w14:paraId="62E28F3F" w14:textId="2178ECD8"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lastRenderedPageBreak/>
              <w:t>4. Potrzeba zapewnienia w ekosystemach przemysłowych długoterminowego myślenia w</w:t>
            </w:r>
            <w:r w:rsidR="006B0469">
              <w:rPr>
                <w:rFonts w:ascii="Open Sans Light" w:hAnsi="Open Sans Light" w:cstheme="minorHAnsi"/>
                <w:sz w:val="20"/>
                <w:szCs w:val="20"/>
              </w:rPr>
              <w:t> </w:t>
            </w:r>
            <w:r w:rsidRPr="001415A1">
              <w:rPr>
                <w:rFonts w:ascii="Open Sans Light" w:hAnsi="Open Sans Light" w:cstheme="minorHAnsi"/>
                <w:sz w:val="20"/>
                <w:szCs w:val="20"/>
              </w:rPr>
              <w:t>kategoriach cyklu życia produktu</w:t>
            </w:r>
            <w:r w:rsidR="00AD42D4">
              <w:rPr>
                <w:rFonts w:ascii="Open Sans Light" w:hAnsi="Open Sans Light" w:cstheme="minorHAnsi"/>
                <w:sz w:val="20"/>
                <w:szCs w:val="20"/>
              </w:rPr>
              <w:t>.</w:t>
            </w:r>
          </w:p>
          <w:p w14:paraId="289E448C" w14:textId="0D180AD6" w:rsidR="00631CAA"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zgodnie z Komunikatem Komisji do Parlamentu Europejskiego, Rady, Europejskiego Komitetu Ekonomiczno-Społecznego i Komitetu Regionów Nowy Europejski Bauhaus piękno, zrównoważoność, wspólnota </w:t>
            </w:r>
            <w:hyperlink r:id="rId23" w:history="1">
              <w:r w:rsidR="00AD42D4" w:rsidRPr="00D842B3">
                <w:rPr>
                  <w:rStyle w:val="Hipercze"/>
                  <w:rFonts w:ascii="Open Sans Light" w:hAnsi="Open Sans Light"/>
                  <w:sz w:val="20"/>
                  <w:szCs w:val="20"/>
                </w:rPr>
                <w:t>https://eur-lex.europa.eu/resource.html?uri=cellar:fdc74aae-1625-11ec-b4fe-01aa75ed71a1.0023.02/DOC_1&amp;format=PDF</w:t>
              </w:r>
            </w:hyperlink>
          </w:p>
          <w:p w14:paraId="652C8580" w14:textId="77777777" w:rsidR="00511518"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transdyscyplinarnym (opartym na zintegrowanym podejściu do rozwiązywania złożonych problemów wykorzystując różne kompetencje i wiedzę). </w:t>
            </w:r>
          </w:p>
          <w:p w14:paraId="1FD398AD" w14:textId="52D8E095"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 w polu uzasadnienia wpisać Nie dotyczy.</w:t>
            </w:r>
          </w:p>
        </w:tc>
      </w:tr>
      <w:tr w:rsidR="00631CAA" w:rsidRPr="004032E4" w14:paraId="339E8C4B" w14:textId="77777777" w:rsidTr="009A1EC7">
        <w:trPr>
          <w:trHeight w:val="719"/>
        </w:trPr>
        <w:tc>
          <w:tcPr>
            <w:tcW w:w="3566" w:type="dxa"/>
          </w:tcPr>
          <w:p w14:paraId="4C8618F7" w14:textId="63374D93" w:rsidR="00631CAA" w:rsidRPr="00791C82" w:rsidRDefault="00775C63" w:rsidP="000212C7">
            <w:pPr>
              <w:spacing w:after="120" w:line="276" w:lineRule="auto"/>
              <w:rPr>
                <w:rFonts w:ascii="Open Sans Light" w:hAnsi="Open Sans Light"/>
                <w:sz w:val="20"/>
                <w:szCs w:val="20"/>
              </w:rPr>
            </w:pPr>
            <w:r w:rsidRPr="00791C82">
              <w:rPr>
                <w:rFonts w:ascii="Open Sans Light" w:hAnsi="Open Sans Light"/>
                <w:sz w:val="20"/>
                <w:szCs w:val="20"/>
              </w:rPr>
              <w:lastRenderedPageBreak/>
              <w:t>Czy projekt realizowany jest w partnerstwie z podmiotami reprezentującymi różne sektory, tj. prywatny, publiczny, pozarządowy?</w:t>
            </w:r>
          </w:p>
        </w:tc>
        <w:tc>
          <w:tcPr>
            <w:tcW w:w="1132" w:type="dxa"/>
          </w:tcPr>
          <w:p w14:paraId="4F789F4F" w14:textId="1C46F46B" w:rsidR="00631CAA" w:rsidRPr="00791C82" w:rsidRDefault="00226BC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Przełącznik opcji z uzasadnieniem</w:t>
            </w:r>
          </w:p>
        </w:tc>
        <w:tc>
          <w:tcPr>
            <w:tcW w:w="4364" w:type="dxa"/>
          </w:tcPr>
          <w:p w14:paraId="618482E6" w14:textId="6419ED97" w:rsidR="00631CAA" w:rsidRPr="00791C82" w:rsidRDefault="006B1C4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działaniu FENX.01.03 nie przewiduje się </w:t>
            </w:r>
            <w:r w:rsidRPr="006B1C4E">
              <w:rPr>
                <w:rFonts w:ascii="Open Sans Light" w:hAnsi="Open Sans Light" w:cstheme="minorHAnsi"/>
                <w:sz w:val="20"/>
                <w:szCs w:val="20"/>
              </w:rPr>
              <w:t>możliwości real</w:t>
            </w:r>
            <w:r>
              <w:rPr>
                <w:rFonts w:ascii="Open Sans Light" w:hAnsi="Open Sans Light" w:cstheme="minorHAnsi"/>
                <w:sz w:val="20"/>
                <w:szCs w:val="20"/>
              </w:rPr>
              <w:t xml:space="preserve">izacji projektów w partnerstwie. Należy </w:t>
            </w:r>
            <w:r w:rsidR="0056121C" w:rsidRPr="00791C82">
              <w:rPr>
                <w:rFonts w:ascii="Open Sans Light" w:hAnsi="Open Sans Light" w:cstheme="minorHAnsi"/>
                <w:sz w:val="20"/>
                <w:szCs w:val="20"/>
              </w:rPr>
              <w:t>zaznaczyć NIE, a w polu uzasadnienia wpisać Nie dotyczy.</w:t>
            </w:r>
          </w:p>
        </w:tc>
      </w:tr>
    </w:tbl>
    <w:p w14:paraId="191B3869" w14:textId="77777777" w:rsidR="00246496" w:rsidRPr="00791C82" w:rsidRDefault="00246496" w:rsidP="000212C7">
      <w:pPr>
        <w:pStyle w:val="Nagwek3"/>
        <w:spacing w:before="360" w:after="120" w:line="276" w:lineRule="auto"/>
        <w:rPr>
          <w:rFonts w:ascii="Open Sans Light" w:hAnsi="Open Sans Light"/>
        </w:rPr>
      </w:pPr>
      <w:bookmarkStart w:id="20" w:name="_Toc187330146"/>
      <w:r w:rsidRPr="00791C82">
        <w:rPr>
          <w:rFonts w:ascii="Open Sans Light" w:hAnsi="Open Sans Light"/>
        </w:rPr>
        <w:t>2.2.10</w:t>
      </w:r>
      <w:r w:rsidRPr="00791C82">
        <w:rPr>
          <w:rFonts w:ascii="Open Sans Light" w:hAnsi="Open Sans Light"/>
        </w:rPr>
        <w:tab/>
        <w:t>Sekcja J – Oświadczenia</w:t>
      </w:r>
      <w:bookmarkEnd w:id="20"/>
    </w:p>
    <w:p w14:paraId="58B2E9EE" w14:textId="4040C842" w:rsidR="00FB1FE5" w:rsidRPr="00791C82" w:rsidRDefault="00FB1FE5" w:rsidP="000212C7">
      <w:pPr>
        <w:spacing w:after="120" w:line="276" w:lineRule="auto"/>
        <w:rPr>
          <w:rFonts w:ascii="Open Sans Light" w:hAnsi="Open Sans Light"/>
        </w:rPr>
      </w:pPr>
      <w:bookmarkStart w:id="21" w:name="_Ref134620237"/>
      <w:r w:rsidRPr="00791C82">
        <w:rPr>
          <w:rFonts w:ascii="Open Sans Light" w:hAnsi="Open Sans Light"/>
        </w:rPr>
        <w:t>W przypadku działania FENX.</w:t>
      </w:r>
      <w:r w:rsidR="001801A7" w:rsidRPr="00791C82">
        <w:rPr>
          <w:rFonts w:ascii="Open Sans Light" w:hAnsi="Open Sans Light"/>
        </w:rPr>
        <w:t>0</w:t>
      </w:r>
      <w:r w:rsidRPr="00791C82">
        <w:rPr>
          <w:rFonts w:ascii="Open Sans Light" w:hAnsi="Open Sans Light"/>
        </w:rPr>
        <w:t>1.</w:t>
      </w:r>
      <w:r w:rsidR="001801A7" w:rsidRPr="00791C82">
        <w:rPr>
          <w:rFonts w:ascii="Open Sans Light" w:hAnsi="Open Sans Light"/>
        </w:rPr>
        <w:t>0</w:t>
      </w:r>
      <w:r w:rsidRPr="00791C82">
        <w:rPr>
          <w:rFonts w:ascii="Open Sans Light" w:hAnsi="Open Sans Light"/>
        </w:rPr>
        <w:t>3 sekcja ta nie jest wypełniana.</w:t>
      </w:r>
    </w:p>
    <w:p w14:paraId="477584B9" w14:textId="6023B49B" w:rsidR="00246496" w:rsidRPr="00791C82" w:rsidRDefault="00246496" w:rsidP="000212C7">
      <w:pPr>
        <w:pStyle w:val="Nagwek3"/>
        <w:spacing w:before="360" w:after="120" w:line="276" w:lineRule="auto"/>
        <w:rPr>
          <w:rFonts w:ascii="Open Sans Light" w:hAnsi="Open Sans Light"/>
        </w:rPr>
      </w:pPr>
      <w:bookmarkStart w:id="22" w:name="_Toc187330147"/>
      <w:r w:rsidRPr="00791C82">
        <w:rPr>
          <w:rFonts w:ascii="Open Sans Light" w:hAnsi="Open Sans Light"/>
        </w:rPr>
        <w:lastRenderedPageBreak/>
        <w:t>2.2.11</w:t>
      </w:r>
      <w:r w:rsidRPr="00791C82">
        <w:rPr>
          <w:rFonts w:ascii="Open Sans Light" w:hAnsi="Open Sans Light"/>
        </w:rPr>
        <w:tab/>
        <w:t>Sekcja K – Załączniki</w:t>
      </w:r>
      <w:bookmarkEnd w:id="21"/>
      <w:bookmarkEnd w:id="22"/>
    </w:p>
    <w:p w14:paraId="02717AC3" w14:textId="6E6190E7" w:rsidR="003643ED" w:rsidRPr="00331805" w:rsidRDefault="003643ED" w:rsidP="000212C7">
      <w:pPr>
        <w:keepNext/>
        <w:spacing w:after="120" w:line="276" w:lineRule="auto"/>
        <w:rPr>
          <w:rFonts w:ascii="Open Sans Light" w:hAnsi="Open Sans Light"/>
        </w:rPr>
      </w:pPr>
      <w:r w:rsidRPr="00791C82">
        <w:rPr>
          <w:rFonts w:ascii="Open Sans Light" w:hAnsi="Open Sans Light"/>
        </w:rPr>
        <w:t>W pierwszej kolejności prosimy w zapoznanie się z pkt 1.2.11. Sekcja</w:t>
      </w:r>
      <w:r w:rsidR="00514D7A" w:rsidRPr="00791C82">
        <w:rPr>
          <w:rFonts w:ascii="Open Sans Light" w:hAnsi="Open Sans Light"/>
        </w:rPr>
        <w:t xml:space="preserve"> K</w:t>
      </w:r>
      <w:r w:rsidRPr="00791C82">
        <w:rPr>
          <w:rFonts w:ascii="Open Sans Light" w:hAnsi="Open Sans Light"/>
        </w:rPr>
        <w:t xml:space="preserve"> </w:t>
      </w:r>
      <w:r w:rsidR="00514D7A" w:rsidRPr="00791C82">
        <w:rPr>
          <w:rFonts w:ascii="Open Sans Light" w:hAnsi="Open Sans Light"/>
          <w:i/>
        </w:rPr>
        <w:t>Załączniki</w:t>
      </w:r>
      <w:r w:rsidRPr="00791C82">
        <w:rPr>
          <w:rFonts w:ascii="Open Sans Light" w:hAnsi="Open Sans Light"/>
          <w:i/>
        </w:rPr>
        <w:t xml:space="preserve"> </w:t>
      </w:r>
      <w:r w:rsidRPr="00791C82">
        <w:rPr>
          <w:rFonts w:ascii="Open Sans Light" w:hAnsi="Open Sans Light"/>
        </w:rPr>
        <w:t>w Instrukcji użytkownika Aplikacji WOD2021 .</w:t>
      </w:r>
    </w:p>
    <w:p w14:paraId="4EDD44BD" w14:textId="77777777" w:rsidR="00793E31" w:rsidRPr="00E21D13" w:rsidRDefault="00793E31" w:rsidP="005B4364">
      <w:pPr>
        <w:keepNext/>
        <w:spacing w:line="276" w:lineRule="auto"/>
        <w:rPr>
          <w:rFonts w:ascii="Open Sans Light" w:hAnsi="Open Sans Light"/>
        </w:rPr>
      </w:pPr>
      <w:r w:rsidRPr="00E21D13">
        <w:rPr>
          <w:rFonts w:ascii="Open Sans Light" w:hAnsi="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Default="00514D7A" w:rsidP="000212C7">
      <w:pPr>
        <w:keepNext/>
        <w:spacing w:after="120" w:line="276" w:lineRule="auto"/>
        <w:rPr>
          <w:rFonts w:ascii="Open Sans Light" w:hAnsi="Open Sans Light"/>
        </w:rPr>
      </w:pPr>
      <w:r w:rsidRPr="00331805">
        <w:rPr>
          <w:rFonts w:ascii="Open Sans Light" w:hAnsi="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Description w:val="Tabela objaśniająca sposób przygotowania załączników do wniosku o dofinansowanie wraz z określeniem ich wymagalności"/>
      </w:tblPr>
      <w:tblGrid>
        <w:gridCol w:w="2825"/>
        <w:gridCol w:w="1647"/>
        <w:gridCol w:w="2714"/>
        <w:gridCol w:w="1876"/>
      </w:tblGrid>
      <w:tr w:rsidR="0007022A" w:rsidRPr="004032E4" w14:paraId="7B180D55" w14:textId="77777777" w:rsidTr="005071F3">
        <w:trPr>
          <w:tblHeader/>
        </w:trPr>
        <w:tc>
          <w:tcPr>
            <w:tcW w:w="2825" w:type="dxa"/>
            <w:vAlign w:val="center"/>
          </w:tcPr>
          <w:p w14:paraId="6A839B3A"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Nazwa załącznika</w:t>
            </w:r>
          </w:p>
        </w:tc>
        <w:tc>
          <w:tcPr>
            <w:tcW w:w="1647" w:type="dxa"/>
            <w:vAlign w:val="center"/>
          </w:tcPr>
          <w:p w14:paraId="55E6F495" w14:textId="6D111111" w:rsidR="00514D7A" w:rsidRPr="00331805" w:rsidRDefault="009F243F" w:rsidP="000212C7">
            <w:pPr>
              <w:spacing w:after="120" w:line="276" w:lineRule="auto"/>
              <w:jc w:val="center"/>
              <w:rPr>
                <w:rFonts w:ascii="Open Sans Light" w:hAnsi="Open Sans Light"/>
                <w:b/>
              </w:rPr>
            </w:pPr>
            <w:r w:rsidRPr="00331805">
              <w:rPr>
                <w:rFonts w:ascii="Open Sans Light" w:hAnsi="Open Sans Light"/>
                <w:b/>
              </w:rPr>
              <w:t xml:space="preserve">Format </w:t>
            </w:r>
            <w:r w:rsidR="00514D7A" w:rsidRPr="00331805">
              <w:rPr>
                <w:rFonts w:ascii="Open Sans Light" w:hAnsi="Open Sans Light"/>
                <w:b/>
              </w:rPr>
              <w:t>pliku</w:t>
            </w:r>
          </w:p>
        </w:tc>
        <w:tc>
          <w:tcPr>
            <w:tcW w:w="2714" w:type="dxa"/>
            <w:vAlign w:val="center"/>
          </w:tcPr>
          <w:p w14:paraId="1841E347"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Obowiązkowy/opcjonalny</w:t>
            </w:r>
          </w:p>
        </w:tc>
        <w:tc>
          <w:tcPr>
            <w:tcW w:w="1876" w:type="dxa"/>
            <w:vAlign w:val="center"/>
          </w:tcPr>
          <w:p w14:paraId="32B8EAE4" w14:textId="0D4527FC" w:rsidR="00514D7A" w:rsidRPr="00331805" w:rsidRDefault="00F168C0" w:rsidP="000212C7">
            <w:pPr>
              <w:spacing w:after="120" w:line="276" w:lineRule="auto"/>
              <w:jc w:val="center"/>
              <w:rPr>
                <w:rFonts w:ascii="Open Sans Light" w:hAnsi="Open Sans Light"/>
                <w:b/>
              </w:rPr>
            </w:pPr>
            <w:r w:rsidRPr="00331805">
              <w:rPr>
                <w:rFonts w:ascii="Open Sans Light" w:hAnsi="Open Sans Light"/>
                <w:b/>
              </w:rPr>
              <w:t>Wskazówki</w:t>
            </w:r>
            <w:r w:rsidR="009E5DA1" w:rsidRPr="00331805">
              <w:rPr>
                <w:rFonts w:ascii="Open Sans Light" w:hAnsi="Open Sans Light"/>
                <w:b/>
              </w:rPr>
              <w:t xml:space="preserve"> dot. podpisów</w:t>
            </w:r>
          </w:p>
        </w:tc>
      </w:tr>
      <w:tr w:rsidR="0007022A" w:rsidRPr="00BD2B85" w14:paraId="19934831" w14:textId="77777777" w:rsidTr="005071F3">
        <w:tc>
          <w:tcPr>
            <w:tcW w:w="2825" w:type="dxa"/>
          </w:tcPr>
          <w:p w14:paraId="64C47448" w14:textId="198F15DF" w:rsidR="00F168C0"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1 - Studium wykonalności (lub biznesplan w przypadku inwestycji produkcyjnej) i analiza kosztów i korzyści wraz z arkuszem kalkulacyjnym zawierającym model finansowo-ekonomiczny</w:t>
            </w:r>
          </w:p>
        </w:tc>
        <w:tc>
          <w:tcPr>
            <w:tcW w:w="1647" w:type="dxa"/>
          </w:tcPr>
          <w:p w14:paraId="5FADD87A" w14:textId="00AE6ED5"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r w:rsidR="00421362" w:rsidRPr="00BD2B85">
              <w:rPr>
                <w:rFonts w:ascii="Open Sans Light" w:hAnsi="Open Sans Light" w:cs="Open Sans Light"/>
                <w:sz w:val="20"/>
                <w:szCs w:val="20"/>
              </w:rPr>
              <w:t xml:space="preserve"> z możliwością przeszukiwania tekstu</w:t>
            </w:r>
            <w:r w:rsidR="00F62ED2" w:rsidRPr="00BD2B85">
              <w:rPr>
                <w:rFonts w:ascii="Open Sans Light" w:hAnsi="Open Sans Light" w:cs="Open Sans Light"/>
                <w:sz w:val="20"/>
                <w:szCs w:val="20"/>
              </w:rPr>
              <w:t>, arkusz kalkulacyjny w formie aktywnego modelu finansowego w formacie „xls”, „xlsx”, „xlsm” z odblokowanymi formułami.</w:t>
            </w:r>
          </w:p>
        </w:tc>
        <w:tc>
          <w:tcPr>
            <w:tcW w:w="2714" w:type="dxa"/>
          </w:tcPr>
          <w:p w14:paraId="2B56B6DC" w14:textId="432A3EA9" w:rsidR="00F168C0"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38B1D709" w14:textId="5C1B0B82"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Podpisany kwalifikowanym </w:t>
            </w:r>
            <w:r w:rsidR="00793E31" w:rsidRPr="00BD2B85">
              <w:rPr>
                <w:rFonts w:ascii="Open Sans Light" w:hAnsi="Open Sans Light" w:cs="Open Sans Light"/>
                <w:sz w:val="20"/>
                <w:szCs w:val="20"/>
              </w:rPr>
              <w:t>podpisem elektronicznym</w:t>
            </w:r>
            <w:r w:rsidR="00B66805" w:rsidRPr="00BD2B85">
              <w:rPr>
                <w:rFonts w:ascii="Open Sans Light" w:hAnsi="Open Sans Light" w:cs="Open Sans Light"/>
                <w:sz w:val="20"/>
                <w:szCs w:val="20"/>
              </w:rPr>
              <w:t xml:space="preserve">, </w:t>
            </w:r>
            <w:r w:rsidR="0003235C" w:rsidRPr="00BD2B85">
              <w:rPr>
                <w:rFonts w:ascii="Open Sans Light" w:hAnsi="Open Sans Light" w:cs="Open Sans Light"/>
                <w:sz w:val="20"/>
                <w:szCs w:val="20"/>
              </w:rPr>
              <w:t>(poza modelem finansowym)</w:t>
            </w:r>
            <w:r w:rsidR="00F93A6F" w:rsidRPr="00BD2B85">
              <w:rPr>
                <w:rFonts w:ascii="Open Sans Light" w:hAnsi="Open Sans Light" w:cs="Open Sans Light"/>
                <w:sz w:val="20"/>
                <w:szCs w:val="20"/>
              </w:rPr>
              <w:t xml:space="preserve"> </w:t>
            </w:r>
          </w:p>
        </w:tc>
      </w:tr>
      <w:tr w:rsidR="0007022A" w:rsidRPr="00BD2B85" w14:paraId="071D3B0F" w14:textId="77777777" w:rsidTr="005071F3">
        <w:tc>
          <w:tcPr>
            <w:tcW w:w="2825" w:type="dxa"/>
          </w:tcPr>
          <w:p w14:paraId="11474705" w14:textId="7A6B93B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2 - Mapa aglomeracji</w:t>
            </w:r>
            <w:r w:rsidR="005A2B25">
              <w:rPr>
                <w:rFonts w:ascii="Open Sans Light" w:hAnsi="Open Sans Light" w:cs="Open Sans Light"/>
                <w:sz w:val="20"/>
                <w:szCs w:val="20"/>
              </w:rPr>
              <w:t xml:space="preserve"> i mapy szczegółowe</w:t>
            </w:r>
          </w:p>
        </w:tc>
        <w:tc>
          <w:tcPr>
            <w:tcW w:w="1647" w:type="dxa"/>
          </w:tcPr>
          <w:p w14:paraId="767C33E0" w14:textId="70D2080D"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15DF1DE6" w14:textId="46B2AF0A"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B8ACE68" w14:textId="32198E53"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371F981" w14:textId="77777777" w:rsidTr="005071F3">
        <w:tc>
          <w:tcPr>
            <w:tcW w:w="2825" w:type="dxa"/>
          </w:tcPr>
          <w:p w14:paraId="66B39629" w14:textId="1293B93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3 - Wykres Gantta dla projektu</w:t>
            </w:r>
          </w:p>
        </w:tc>
        <w:tc>
          <w:tcPr>
            <w:tcW w:w="1647" w:type="dxa"/>
          </w:tcPr>
          <w:p w14:paraId="12948DD2" w14:textId="40809421"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68116C7B" w14:textId="55433B0C"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7F7B978D" w14:textId="5913350C"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4C9E0E4" w14:textId="77777777" w:rsidTr="005071F3">
        <w:tc>
          <w:tcPr>
            <w:tcW w:w="2825" w:type="dxa"/>
          </w:tcPr>
          <w:p w14:paraId="619D4E79" w14:textId="513325E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 – Zgodność z prawem ochrony środowiska</w:t>
            </w:r>
          </w:p>
        </w:tc>
        <w:tc>
          <w:tcPr>
            <w:tcW w:w="1647" w:type="dxa"/>
          </w:tcPr>
          <w:p w14:paraId="6AD86966" w14:textId="2EA9FDA4"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B505F0D" w14:textId="4FF1DDB6"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55B25E7" w14:textId="36CB105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5BEDFB6" w14:textId="77777777" w:rsidTr="005071F3">
        <w:tc>
          <w:tcPr>
            <w:tcW w:w="2825" w:type="dxa"/>
          </w:tcPr>
          <w:p w14:paraId="3B621096" w14:textId="330F26E0"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4.1 - Deklaracja organu odpowiedzialnego za monitorowanie obszarów Natura 2000</w:t>
            </w:r>
          </w:p>
        </w:tc>
        <w:tc>
          <w:tcPr>
            <w:tcW w:w="1647" w:type="dxa"/>
          </w:tcPr>
          <w:p w14:paraId="3C231AE4" w14:textId="121356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t>
            </w:r>
            <w:r w:rsidR="00F62ED2" w:rsidRPr="00BD2B85">
              <w:rPr>
                <w:rFonts w:ascii="Open Sans Light" w:hAnsi="Open Sans Light" w:cs="Open Sans Light"/>
                <w:sz w:val="20"/>
                <w:szCs w:val="20"/>
              </w:rPr>
              <w:t xml:space="preserve">w formacie np. </w:t>
            </w:r>
            <w:r w:rsidR="00F93A6F" w:rsidRPr="00BD2B85">
              <w:rPr>
                <w:rFonts w:ascii="Open Sans Light" w:hAnsi="Open Sans Light" w:cs="Open Sans Light"/>
                <w:sz w:val="20"/>
                <w:szCs w:val="20"/>
              </w:rPr>
              <w:t>JPEG lub PDF</w:t>
            </w:r>
            <w:r w:rsidR="005013DE" w:rsidRPr="00BD2B85">
              <w:rPr>
                <w:rFonts w:ascii="Open Sans Light" w:hAnsi="Open Sans Light" w:cs="Open Sans Light"/>
                <w:sz w:val="20"/>
                <w:szCs w:val="20"/>
              </w:rPr>
              <w:t xml:space="preserve">/dokument w formie </w:t>
            </w:r>
            <w:r w:rsidR="005013DE" w:rsidRPr="00BD2B85">
              <w:rPr>
                <w:rFonts w:ascii="Open Sans Light" w:hAnsi="Open Sans Light" w:cs="Open Sans Light"/>
                <w:sz w:val="20"/>
                <w:szCs w:val="20"/>
              </w:rPr>
              <w:lastRenderedPageBreak/>
              <w:t xml:space="preserve">elektronicznej </w:t>
            </w:r>
            <w:r w:rsidR="0007022A"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9CB72D9" w14:textId="63C3963B"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opcjonalny – o ile wymagany</w:t>
            </w:r>
            <w:r w:rsidR="00D05F15">
              <w:rPr>
                <w:rFonts w:ascii="Open Sans Light" w:hAnsi="Open Sans Light" w:cs="Open Sans Light"/>
                <w:sz w:val="20"/>
                <w:szCs w:val="20"/>
              </w:rPr>
              <w:t xml:space="preserve"> (przypadki, w których załącznik nie jest wymagany zostały opisane w Załączniku 4 Zgodność z </w:t>
            </w:r>
            <w:r w:rsidR="00D05F15">
              <w:rPr>
                <w:rFonts w:ascii="Open Sans Light" w:hAnsi="Open Sans Light" w:cs="Open Sans Light"/>
                <w:sz w:val="20"/>
                <w:szCs w:val="20"/>
              </w:rPr>
              <w:lastRenderedPageBreak/>
              <w:t>prawem ochrony środowiska w pkt 13)</w:t>
            </w:r>
            <w:r w:rsidR="00F503B3">
              <w:rPr>
                <w:rFonts w:ascii="Open Sans Light" w:hAnsi="Open Sans Light" w:cs="Open Sans Light"/>
                <w:sz w:val="20"/>
                <w:szCs w:val="20"/>
              </w:rPr>
              <w:t xml:space="preserve">. </w:t>
            </w:r>
          </w:p>
        </w:tc>
        <w:tc>
          <w:tcPr>
            <w:tcW w:w="1876" w:type="dxa"/>
          </w:tcPr>
          <w:p w14:paraId="7D01B663" w14:textId="20F11664"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Nie wymagane potwierdzenie za zgodność z oryginałem</w:t>
            </w:r>
          </w:p>
        </w:tc>
      </w:tr>
      <w:tr w:rsidR="0007022A" w:rsidRPr="00BD2B85" w14:paraId="46A5C87C" w14:textId="77777777" w:rsidTr="005071F3">
        <w:tc>
          <w:tcPr>
            <w:tcW w:w="2825" w:type="dxa"/>
          </w:tcPr>
          <w:p w14:paraId="61873094" w14:textId="599A4CD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4.2 - </w:t>
            </w:r>
            <w:r w:rsidR="00E2570E">
              <w:rPr>
                <w:rFonts w:ascii="Open Sans Light" w:hAnsi="Open Sans Light" w:cs="Open Sans Light"/>
                <w:sz w:val="20"/>
                <w:szCs w:val="20"/>
              </w:rPr>
              <w:t>Informacja</w:t>
            </w:r>
            <w:r w:rsidR="00E2570E" w:rsidRPr="00BD2B85">
              <w:rPr>
                <w:rFonts w:ascii="Open Sans Light" w:hAnsi="Open Sans Light" w:cs="Open Sans Light"/>
                <w:sz w:val="20"/>
                <w:szCs w:val="20"/>
              </w:rPr>
              <w:t xml:space="preserve"> </w:t>
            </w:r>
            <w:r w:rsidRPr="00BD2B85">
              <w:rPr>
                <w:rFonts w:ascii="Open Sans Light" w:hAnsi="Open Sans Light" w:cs="Open Sans Light"/>
                <w:sz w:val="20"/>
                <w:szCs w:val="20"/>
              </w:rPr>
              <w:t>właściwego organu odpowiedzialnego za gospodarkę wodną</w:t>
            </w:r>
          </w:p>
        </w:tc>
        <w:tc>
          <w:tcPr>
            <w:tcW w:w="1647" w:type="dxa"/>
          </w:tcPr>
          <w:p w14:paraId="1A5F8ED6" w14:textId="0B03A68F"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6225E4D" w14:textId="77777777" w:rsidR="00980A91"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r w:rsidR="00B973F7">
              <w:rPr>
                <w:rFonts w:ascii="Open Sans Light" w:hAnsi="Open Sans Light" w:cs="Open Sans Light"/>
                <w:sz w:val="20"/>
                <w:szCs w:val="20"/>
              </w:rPr>
              <w:t xml:space="preserve"> (przypadki, w których załącznik nie jest wymagany zostały opisane w Załączniku 4 Zgodność z prawem ochrony środowiska w pkt 14)</w:t>
            </w:r>
          </w:p>
          <w:p w14:paraId="5EF75EE3" w14:textId="4512FA09" w:rsidR="00EF3D3E" w:rsidRPr="00BD2B85" w:rsidRDefault="00EF3D3E" w:rsidP="000212C7">
            <w:pPr>
              <w:spacing w:after="120" w:line="276" w:lineRule="auto"/>
              <w:rPr>
                <w:rFonts w:ascii="Open Sans Light" w:hAnsi="Open Sans Light" w:cs="Open Sans Light"/>
                <w:sz w:val="20"/>
                <w:szCs w:val="20"/>
              </w:rPr>
            </w:pPr>
          </w:p>
        </w:tc>
        <w:tc>
          <w:tcPr>
            <w:tcW w:w="1876" w:type="dxa"/>
          </w:tcPr>
          <w:p w14:paraId="53001EAE" w14:textId="327B6C5D"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38324E9F" w14:textId="77777777" w:rsidTr="005071F3">
        <w:tc>
          <w:tcPr>
            <w:tcW w:w="2825" w:type="dxa"/>
          </w:tcPr>
          <w:p w14:paraId="71FB6E42" w14:textId="3BA0A96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4.3 – </w:t>
            </w:r>
            <w:r w:rsidR="00B55FEF" w:rsidRPr="00BD2B85">
              <w:rPr>
                <w:rFonts w:ascii="Open Sans Light" w:hAnsi="Open Sans Light" w:cs="Open Sans Light"/>
                <w:sz w:val="20"/>
                <w:szCs w:val="20"/>
              </w:rPr>
              <w:t>Oświadczenie o zgodności zakresu rzeczowego decyzji o środowiskowych uwarunkowaniach z zakresem rzeczowym projektu</w:t>
            </w:r>
          </w:p>
        </w:tc>
        <w:tc>
          <w:tcPr>
            <w:tcW w:w="1647" w:type="dxa"/>
          </w:tcPr>
          <w:p w14:paraId="55C1CABE" w14:textId="41312D8D"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68BC31A" w14:textId="0CD3691C"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020A3B" w:rsidRPr="00BD2B85">
              <w:rPr>
                <w:rFonts w:ascii="Open Sans Light" w:hAnsi="Open Sans Light" w:cs="Open Sans Light"/>
                <w:sz w:val="20"/>
                <w:szCs w:val="20"/>
              </w:rPr>
              <w:t>bowiązkowy</w:t>
            </w:r>
          </w:p>
        </w:tc>
        <w:tc>
          <w:tcPr>
            <w:tcW w:w="1876" w:type="dxa"/>
          </w:tcPr>
          <w:p w14:paraId="3AC87B63" w14:textId="20A529BE"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783DDD8" w14:textId="77777777" w:rsidTr="005071F3">
        <w:tc>
          <w:tcPr>
            <w:tcW w:w="2825" w:type="dxa"/>
          </w:tcPr>
          <w:p w14:paraId="4C5DBA98" w14:textId="7A181A51"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4.4 – Dokumenty opisane w pkt 9 oraz pkt 10 Załącznika 4</w:t>
            </w:r>
          </w:p>
        </w:tc>
        <w:tc>
          <w:tcPr>
            <w:tcW w:w="1647" w:type="dxa"/>
          </w:tcPr>
          <w:p w14:paraId="42CC371B" w14:textId="75CB75BD"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F6AD124" w14:textId="634B102E"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w:t>
            </w:r>
            <w:bookmarkStart w:id="23" w:name="_Hlk183420734"/>
            <w:r w:rsidRPr="00BD2B85">
              <w:rPr>
                <w:rFonts w:ascii="Open Sans Light" w:hAnsi="Open Sans Light" w:cs="Open Sans Light"/>
                <w:sz w:val="20"/>
                <w:szCs w:val="20"/>
              </w:rPr>
              <w:t>o ile przeprowadzono ocenę oddziaływania na środowisko</w:t>
            </w:r>
            <w:bookmarkEnd w:id="23"/>
          </w:p>
        </w:tc>
        <w:tc>
          <w:tcPr>
            <w:tcW w:w="1876" w:type="dxa"/>
          </w:tcPr>
          <w:p w14:paraId="2FE60CC0" w14:textId="7E98F64B"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73C79342" w14:textId="77777777" w:rsidTr="005071F3">
        <w:tc>
          <w:tcPr>
            <w:tcW w:w="2825" w:type="dxa"/>
          </w:tcPr>
          <w:p w14:paraId="3170CFDE" w14:textId="4CDE635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4.5 – Wykaz dokumentów gromadzonych w celu potwierdzenia spełnienia zasady DNSH w całym cyklu życia projektu</w:t>
            </w:r>
          </w:p>
        </w:tc>
        <w:tc>
          <w:tcPr>
            <w:tcW w:w="1647" w:type="dxa"/>
          </w:tcPr>
          <w:p w14:paraId="4FE336F6" w14:textId="2BCE14B7"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AC067DD" w14:textId="2574106B" w:rsidR="00153E85"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153E85" w:rsidRPr="00BD2B85">
              <w:rPr>
                <w:rFonts w:ascii="Open Sans Light" w:hAnsi="Open Sans Light" w:cs="Open Sans Light"/>
                <w:sz w:val="20"/>
                <w:szCs w:val="20"/>
              </w:rPr>
              <w:t>bowiązkowy</w:t>
            </w:r>
          </w:p>
        </w:tc>
        <w:tc>
          <w:tcPr>
            <w:tcW w:w="1876" w:type="dxa"/>
          </w:tcPr>
          <w:p w14:paraId="225D63BA" w14:textId="604F64E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07022A" w:rsidRPr="00BD2B85" w14:paraId="26EA72F1" w14:textId="77777777" w:rsidTr="005071F3">
        <w:tc>
          <w:tcPr>
            <w:tcW w:w="2825" w:type="dxa"/>
          </w:tcPr>
          <w:p w14:paraId="478C9B0A" w14:textId="38C73038"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5 – Działania informacyjno-promocyjne</w:t>
            </w:r>
          </w:p>
        </w:tc>
        <w:tc>
          <w:tcPr>
            <w:tcW w:w="1647" w:type="dxa"/>
          </w:tcPr>
          <w:p w14:paraId="78249E94" w14:textId="21A423F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FE48CB4" w14:textId="70A6AA04"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D05685" w:rsidRPr="00BD2B85">
              <w:rPr>
                <w:rFonts w:ascii="Open Sans Light" w:hAnsi="Open Sans Light" w:cs="Open Sans Light"/>
                <w:sz w:val="20"/>
                <w:szCs w:val="20"/>
              </w:rPr>
              <w:t>bowiązkowy</w:t>
            </w:r>
          </w:p>
        </w:tc>
        <w:tc>
          <w:tcPr>
            <w:tcW w:w="1876" w:type="dxa"/>
          </w:tcPr>
          <w:p w14:paraId="6DF68F75" w14:textId="130529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1F739E6" w14:textId="77777777" w:rsidTr="005071F3">
        <w:tc>
          <w:tcPr>
            <w:tcW w:w="2825" w:type="dxa"/>
          </w:tcPr>
          <w:p w14:paraId="62D1099D" w14:textId="44D550CA"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6 - Analiza zgodności aglomeracji z Dyrektywą nr 91/271/EWG</w:t>
            </w:r>
          </w:p>
        </w:tc>
        <w:tc>
          <w:tcPr>
            <w:tcW w:w="1647" w:type="dxa"/>
          </w:tcPr>
          <w:p w14:paraId="086AC9B2" w14:textId="33382BB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3C8563C" w14:textId="4689409B"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37A0E17D" w14:textId="7B44DFEF"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3C672AD" w14:textId="77777777" w:rsidTr="005071F3">
        <w:tc>
          <w:tcPr>
            <w:tcW w:w="2825" w:type="dxa"/>
          </w:tcPr>
          <w:p w14:paraId="0BBF0B6A" w14:textId="601C618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6.1. - Tabela dotycząca zgodności z dyrektywą ściekową</w:t>
            </w:r>
          </w:p>
        </w:tc>
        <w:tc>
          <w:tcPr>
            <w:tcW w:w="1647" w:type="dxa"/>
          </w:tcPr>
          <w:p w14:paraId="3B258E64" w14:textId="6F4ACC0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AD4649A" w14:textId="3D0677D2"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31242C5B" w14:textId="603D84C2"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A225674" w14:textId="77777777" w:rsidTr="005071F3">
        <w:tc>
          <w:tcPr>
            <w:tcW w:w="2825" w:type="dxa"/>
          </w:tcPr>
          <w:p w14:paraId="7766F84E" w14:textId="1CF844D2"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6.2 - Aktualizacja danych nt. aglomeracji</w:t>
            </w:r>
          </w:p>
        </w:tc>
        <w:tc>
          <w:tcPr>
            <w:tcW w:w="1647" w:type="dxa"/>
          </w:tcPr>
          <w:p w14:paraId="4450C4F1" w14:textId="6F8487E0"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69A02E16" w14:textId="2609F6C8"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p>
        </w:tc>
        <w:tc>
          <w:tcPr>
            <w:tcW w:w="1876" w:type="dxa"/>
          </w:tcPr>
          <w:p w14:paraId="4114E858" w14:textId="63671D5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E05430D" w14:textId="77777777" w:rsidTr="005071F3">
        <w:tc>
          <w:tcPr>
            <w:tcW w:w="2825" w:type="dxa"/>
          </w:tcPr>
          <w:p w14:paraId="0CE0554A" w14:textId="6EF57E6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7 - Oświadczenie o zgodności z wieloletnim planem rozwoju i modernizacji urządzeń wodociągowych i urządzeń kanalizacyjnych (…)</w:t>
            </w:r>
          </w:p>
        </w:tc>
        <w:tc>
          <w:tcPr>
            <w:tcW w:w="1647" w:type="dxa"/>
          </w:tcPr>
          <w:p w14:paraId="1534C284" w14:textId="793506B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416F222" w14:textId="1A805161"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1F53D453" w14:textId="2D6198CA"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5153E5" w14:textId="77777777" w:rsidTr="005071F3">
        <w:tc>
          <w:tcPr>
            <w:tcW w:w="2825" w:type="dxa"/>
          </w:tcPr>
          <w:p w14:paraId="1F1DE680" w14:textId="71E7732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8 - Wykaz zadań objętych przedsięwzięciem wymagających pozwolenia na budowę lub zgłoszenia zamiaru budowy/wykonania robót budowlanych niewymagających pozwolenia na budowę</w:t>
            </w:r>
          </w:p>
        </w:tc>
        <w:tc>
          <w:tcPr>
            <w:tcW w:w="1647" w:type="dxa"/>
          </w:tcPr>
          <w:p w14:paraId="592090A5" w14:textId="3426F8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159E31B" w14:textId="47BEAC43"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06A627F" w14:textId="1B5EBDDD"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FF8120F" w14:textId="77777777" w:rsidTr="005071F3">
        <w:tc>
          <w:tcPr>
            <w:tcW w:w="2825" w:type="dxa"/>
          </w:tcPr>
          <w:p w14:paraId="1919FA7A" w14:textId="5FE4DAD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9 - Wykaz decyzji o warunkach zabudowy i zagospodarowania terenu/miejscowych planów zagospodarowania przestrzennego</w:t>
            </w:r>
          </w:p>
        </w:tc>
        <w:tc>
          <w:tcPr>
            <w:tcW w:w="1647" w:type="dxa"/>
          </w:tcPr>
          <w:p w14:paraId="14AAC867" w14:textId="0892B47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76D6E617" w14:textId="2C20D9E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2D45F5EB" w14:textId="073409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C4F0A41" w14:textId="77777777" w:rsidTr="005071F3">
        <w:tc>
          <w:tcPr>
            <w:tcW w:w="2825" w:type="dxa"/>
          </w:tcPr>
          <w:p w14:paraId="7E662335" w14:textId="7C91770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10 - Porozumienie zawarte pomiędzy wnioskodawcą a podmiotem, który jest upoważniony do ponoszenia wydatków kwalifikowanych w okresie wdrażania projektu</w:t>
            </w:r>
          </w:p>
        </w:tc>
        <w:tc>
          <w:tcPr>
            <w:tcW w:w="1647" w:type="dxa"/>
          </w:tcPr>
          <w:p w14:paraId="2F61AD07" w14:textId="53E1981E"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w:t>
            </w:r>
            <w:r w:rsidRPr="0007022A">
              <w:rPr>
                <w:rFonts w:ascii="Open Sans Light" w:hAnsi="Open Sans Light" w:cs="Open Sans Light"/>
                <w:sz w:val="20"/>
                <w:szCs w:val="20"/>
              </w:rPr>
              <w:lastRenderedPageBreak/>
              <w:t>dokumentów sporządzonych w formie elektronicznej i podpisanych kwalifikowanym podpisem elektronicznym (w przypadkach dopuszczonych w przepisach podpisane podpisem zaufanym lub podpisem osobistym)</w:t>
            </w:r>
          </w:p>
        </w:tc>
        <w:tc>
          <w:tcPr>
            <w:tcW w:w="2714" w:type="dxa"/>
          </w:tcPr>
          <w:p w14:paraId="5137BA49" w14:textId="674D2B7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61F26D11" w14:textId="0D239C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7D5DB301" w14:textId="77777777" w:rsidTr="005071F3">
        <w:tc>
          <w:tcPr>
            <w:tcW w:w="2825" w:type="dxa"/>
          </w:tcPr>
          <w:p w14:paraId="11BC618E" w14:textId="1689B27A" w:rsidR="00967AE4" w:rsidRPr="00BD2B85" w:rsidRDefault="00836104"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11 – </w:t>
            </w:r>
            <w:r w:rsidR="003816FD">
              <w:rPr>
                <w:rFonts w:ascii="Open Sans Light" w:hAnsi="Open Sans Light" w:cs="Open Sans Light"/>
                <w:sz w:val="20"/>
                <w:szCs w:val="20"/>
              </w:rPr>
              <w:t>D</w:t>
            </w:r>
            <w:r w:rsidR="003816FD" w:rsidRPr="003816FD">
              <w:rPr>
                <w:rFonts w:ascii="Open Sans Light" w:hAnsi="Open Sans Light" w:cs="Open Sans Light"/>
                <w:sz w:val="20"/>
                <w:szCs w:val="20"/>
              </w:rPr>
              <w:t>okumenty</w:t>
            </w:r>
            <w:r>
              <w:rPr>
                <w:rFonts w:ascii="Open Sans Light" w:hAnsi="Open Sans Light" w:cs="Open Sans Light"/>
                <w:sz w:val="20"/>
                <w:szCs w:val="20"/>
              </w:rPr>
              <w:t xml:space="preserve"> </w:t>
            </w:r>
            <w:r w:rsidR="003816FD" w:rsidRPr="003816FD">
              <w:rPr>
                <w:rFonts w:ascii="Open Sans Light" w:hAnsi="Open Sans Light" w:cs="Open Sans Light"/>
                <w:sz w:val="20"/>
                <w:szCs w:val="20"/>
              </w:rPr>
              <w:t>potwierdzające, że podmiot jest uprawniony do ubiegania się o przyznanie dofinansowania w ramach danego naboru</w:t>
            </w:r>
            <w:r w:rsidR="00D10211">
              <w:rPr>
                <w:rFonts w:ascii="Open Sans Light" w:hAnsi="Open Sans Light" w:cs="Open Sans Light"/>
                <w:sz w:val="20"/>
                <w:szCs w:val="20"/>
              </w:rPr>
              <w:t xml:space="preserve"> (nie dotyczy JST) /</w:t>
            </w:r>
            <w:r w:rsidR="0003235C" w:rsidRPr="00BD2B85">
              <w:rPr>
                <w:rFonts w:ascii="Open Sans Light" w:hAnsi="Open Sans Light" w:cs="Open Sans Light"/>
                <w:sz w:val="20"/>
                <w:szCs w:val="20"/>
              </w:rPr>
              <w:t xml:space="preserve"> </w:t>
            </w:r>
            <w:r w:rsidR="003816FD">
              <w:rPr>
                <w:rFonts w:ascii="Open Sans Light" w:hAnsi="Open Sans Light" w:cs="Open Sans Light"/>
                <w:sz w:val="20"/>
                <w:szCs w:val="20"/>
              </w:rPr>
              <w:t>Uchwała</w:t>
            </w:r>
            <w:r w:rsidR="003816FD" w:rsidRPr="003816FD">
              <w:rPr>
                <w:rFonts w:ascii="Open Sans Light" w:hAnsi="Open Sans Light" w:cs="Open Sans Light"/>
                <w:sz w:val="20"/>
                <w:szCs w:val="20"/>
              </w:rPr>
              <w:t xml:space="preserve"> Rady Gminy w sprawie deklaracji wprowadzenia przewidzianych w Studium Wykonalności dopłat do taryf dla zbiorowego zaopatrzenia w wodę i zbiorowego odprowadzania ścieków</w:t>
            </w:r>
            <w:r w:rsidR="00D10211">
              <w:rPr>
                <w:rFonts w:ascii="Open Sans Light" w:hAnsi="Open Sans Light" w:cs="Open Sans Light"/>
                <w:sz w:val="20"/>
                <w:szCs w:val="20"/>
              </w:rPr>
              <w:t xml:space="preserve"> (jeśli dotyczy)</w:t>
            </w:r>
          </w:p>
        </w:tc>
        <w:tc>
          <w:tcPr>
            <w:tcW w:w="1647" w:type="dxa"/>
          </w:tcPr>
          <w:p w14:paraId="02F73525" w14:textId="3329A23A"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60BE7487" w14:textId="2A33E986" w:rsidR="00967AE4" w:rsidRPr="00BD2B85" w:rsidRDefault="003816FD"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opcjonalny (o ile dotyczy)</w:t>
            </w:r>
          </w:p>
        </w:tc>
        <w:tc>
          <w:tcPr>
            <w:tcW w:w="1876" w:type="dxa"/>
          </w:tcPr>
          <w:p w14:paraId="05893FB5" w14:textId="2A2CE28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3E32B64C" w14:textId="77777777" w:rsidTr="005071F3">
        <w:tc>
          <w:tcPr>
            <w:tcW w:w="2825" w:type="dxa"/>
          </w:tcPr>
          <w:p w14:paraId="75BBD304" w14:textId="606D3B07"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12 – Oświadczenie pn. Procedury (tryb </w:t>
            </w:r>
            <w:r w:rsidRPr="00BD2B85">
              <w:rPr>
                <w:rFonts w:ascii="Open Sans Light" w:hAnsi="Open Sans Light" w:cs="Open Sans Light"/>
                <w:sz w:val="20"/>
                <w:szCs w:val="20"/>
              </w:rPr>
              <w:lastRenderedPageBreak/>
              <w:t>postępowania) wnioskodawcy w obszarze zawierania umów dla zadań objętych projektem do umów, do których nie stosuje się ustawy Prawo zamówień publicznych</w:t>
            </w:r>
          </w:p>
        </w:tc>
        <w:tc>
          <w:tcPr>
            <w:tcW w:w="1647" w:type="dxa"/>
          </w:tcPr>
          <w:p w14:paraId="419B295B" w14:textId="4F1080B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788E5E00" w14:textId="3B90ACE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08B90CF5" w14:textId="13482D1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081D4FF2" w14:textId="77777777" w:rsidTr="005071F3">
        <w:tc>
          <w:tcPr>
            <w:tcW w:w="2825" w:type="dxa"/>
          </w:tcPr>
          <w:p w14:paraId="0C582D82" w14:textId="3846687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13 – Wyliczenie </w:t>
            </w:r>
            <w:r w:rsidR="00B63845">
              <w:rPr>
                <w:rFonts w:ascii="Open Sans Light" w:hAnsi="Open Sans Light" w:cs="Open Sans Light"/>
                <w:sz w:val="20"/>
                <w:szCs w:val="20"/>
              </w:rPr>
              <w:t>jednostkowego rezultatu projektu</w:t>
            </w:r>
          </w:p>
        </w:tc>
        <w:tc>
          <w:tcPr>
            <w:tcW w:w="1647" w:type="dxa"/>
          </w:tcPr>
          <w:p w14:paraId="2DD698A3" w14:textId="79FACD1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1CAA78D6" w14:textId="0023A1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52EA787E" w14:textId="28074A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1804E2" w14:textId="77777777" w:rsidTr="005071F3">
        <w:tc>
          <w:tcPr>
            <w:tcW w:w="2825" w:type="dxa"/>
          </w:tcPr>
          <w:p w14:paraId="0245D549" w14:textId="275D3CA8"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14 - Dokumenty formalno-prawne wnioskodawcy</w:t>
            </w:r>
          </w:p>
        </w:tc>
        <w:tc>
          <w:tcPr>
            <w:tcW w:w="1647" w:type="dxa"/>
          </w:tcPr>
          <w:p w14:paraId="4C1404FF" w14:textId="44D7455D"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7107C50" w14:textId="78E35EC1"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E7DD318" w14:textId="0CCD6BB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5F537A64" w14:textId="77777777" w:rsidTr="005071F3">
        <w:tc>
          <w:tcPr>
            <w:tcW w:w="2825" w:type="dxa"/>
          </w:tcPr>
          <w:p w14:paraId="2F536C70" w14:textId="4E113129"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15</w:t>
            </w:r>
            <w:r w:rsidR="00967AE4" w:rsidRPr="00BD2B85">
              <w:rPr>
                <w:rFonts w:ascii="Open Sans Light" w:hAnsi="Open Sans Light" w:cs="Open Sans Light"/>
                <w:sz w:val="20"/>
                <w:szCs w:val="20"/>
              </w:rPr>
              <w:t xml:space="preserve"> - </w:t>
            </w:r>
            <w:r w:rsidR="0003235C" w:rsidRPr="00BD2B85">
              <w:rPr>
                <w:rFonts w:ascii="Open Sans Light" w:hAnsi="Open Sans Light" w:cs="Open Sans Light"/>
                <w:sz w:val="20"/>
                <w:szCs w:val="20"/>
              </w:rPr>
              <w:t>Oświadczenia W</w:t>
            </w:r>
            <w:r w:rsidR="00967AE4" w:rsidRPr="00BD2B85">
              <w:rPr>
                <w:rFonts w:ascii="Open Sans Light" w:hAnsi="Open Sans Light" w:cs="Open Sans Light"/>
                <w:sz w:val="20"/>
                <w:szCs w:val="20"/>
              </w:rPr>
              <w:t>nioskodawcy</w:t>
            </w:r>
          </w:p>
        </w:tc>
        <w:tc>
          <w:tcPr>
            <w:tcW w:w="1647" w:type="dxa"/>
          </w:tcPr>
          <w:p w14:paraId="2E73D7EF" w14:textId="41B52A75"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D2FBE19" w14:textId="04210F7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1B9C897E" w14:textId="1540D7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76731F6C" w14:textId="77777777" w:rsidTr="005071F3">
        <w:tc>
          <w:tcPr>
            <w:tcW w:w="2825" w:type="dxa"/>
          </w:tcPr>
          <w:p w14:paraId="2D95E907" w14:textId="3949ACDE"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16</w:t>
            </w:r>
            <w:r w:rsidR="00967AE4" w:rsidRPr="00BD2B85">
              <w:rPr>
                <w:rFonts w:ascii="Open Sans Light" w:hAnsi="Open Sans Light" w:cs="Open Sans Light"/>
                <w:sz w:val="20"/>
                <w:szCs w:val="20"/>
              </w:rPr>
              <w:t xml:space="preserve"> - Oświadczenie Wnioskodawcy o </w:t>
            </w:r>
            <w:r w:rsidR="00967AE4" w:rsidRPr="00BD2B85">
              <w:rPr>
                <w:rFonts w:ascii="Open Sans Light" w:hAnsi="Open Sans Light" w:cs="Open Sans Light"/>
                <w:sz w:val="20"/>
                <w:szCs w:val="20"/>
              </w:rPr>
              <w:lastRenderedPageBreak/>
              <w:t xml:space="preserve">zapewnieniu udziału własnego </w:t>
            </w:r>
          </w:p>
        </w:tc>
        <w:tc>
          <w:tcPr>
            <w:tcW w:w="1647" w:type="dxa"/>
          </w:tcPr>
          <w:p w14:paraId="6B196BFC" w14:textId="5F4E68D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49509676" w14:textId="45B6F8D7"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33A906B5" w14:textId="48629FA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6945CD3E" w14:textId="77777777" w:rsidTr="005071F3">
        <w:tc>
          <w:tcPr>
            <w:tcW w:w="2825" w:type="dxa"/>
          </w:tcPr>
          <w:p w14:paraId="51E8D70C" w14:textId="271E9E10"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17</w:t>
            </w:r>
            <w:r w:rsidR="00967AE4" w:rsidRPr="00BD2B85">
              <w:rPr>
                <w:rFonts w:ascii="Open Sans Light" w:hAnsi="Open Sans Light" w:cs="Open Sans Light"/>
                <w:sz w:val="20"/>
                <w:szCs w:val="20"/>
              </w:rPr>
              <w:t xml:space="preserve"> - </w:t>
            </w:r>
            <w:r w:rsidR="00F62ED2" w:rsidRPr="00BD2B85">
              <w:rPr>
                <w:rFonts w:ascii="Open Sans Light" w:hAnsi="Open Sans Light" w:cs="Open Sans Light"/>
                <w:sz w:val="20"/>
                <w:szCs w:val="20"/>
              </w:rPr>
              <w:t>Oświadczenie Wnioskodawcy</w:t>
            </w:r>
            <w:r w:rsidR="00961B36" w:rsidRPr="00BD2B85">
              <w:rPr>
                <w:rFonts w:ascii="Open Sans Light" w:hAnsi="Open Sans Light" w:cs="Open Sans Light"/>
                <w:sz w:val="20"/>
                <w:szCs w:val="20"/>
              </w:rPr>
              <w:t>/podmiotu upoważnionego do ponoszenia wydatków</w:t>
            </w:r>
            <w:r w:rsidR="002A54DE" w:rsidRPr="00BD2B85">
              <w:rPr>
                <w:rFonts w:ascii="Open Sans Light" w:hAnsi="Open Sans Light" w:cs="Open Sans Light"/>
                <w:sz w:val="20"/>
                <w:szCs w:val="20"/>
              </w:rPr>
              <w:t xml:space="preserve"> </w:t>
            </w:r>
            <w:r w:rsidR="00F62ED2" w:rsidRPr="00BD2B85">
              <w:rPr>
                <w:rFonts w:ascii="Open Sans Light" w:hAnsi="Open Sans Light" w:cs="Open Sans Light"/>
                <w:sz w:val="20"/>
                <w:szCs w:val="20"/>
              </w:rPr>
              <w:t>dotyczące wykorzystania potencjału energetycznego ścieków i osadów ściekowych</w:t>
            </w:r>
          </w:p>
        </w:tc>
        <w:tc>
          <w:tcPr>
            <w:tcW w:w="1647" w:type="dxa"/>
          </w:tcPr>
          <w:p w14:paraId="6C8ED461" w14:textId="34AFAB1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3E767218" w14:textId="71BD03A7" w:rsidR="00967AE4" w:rsidRPr="00BD2B8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r w:rsidRPr="00BD2B85">
              <w:rPr>
                <w:rFonts w:ascii="Open Sans Light" w:hAnsi="Open Sans Light" w:cs="Open Sans Light"/>
                <w:sz w:val="20"/>
                <w:szCs w:val="20"/>
              </w:rPr>
              <w:t xml:space="preserve"> </w:t>
            </w:r>
          </w:p>
        </w:tc>
        <w:tc>
          <w:tcPr>
            <w:tcW w:w="1876" w:type="dxa"/>
          </w:tcPr>
          <w:p w14:paraId="6103C913" w14:textId="6EDBE3F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12C6E90C" w14:textId="77777777" w:rsidTr="005071F3">
        <w:tc>
          <w:tcPr>
            <w:tcW w:w="2825" w:type="dxa"/>
          </w:tcPr>
          <w:p w14:paraId="7FC58F8B" w14:textId="46F738BF" w:rsidR="00967AE4" w:rsidRPr="00BD2B85" w:rsidRDefault="0003235C"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18</w:t>
            </w:r>
            <w:r w:rsidR="00967AE4" w:rsidRPr="00BD2B85">
              <w:rPr>
                <w:rFonts w:ascii="Open Sans Light" w:hAnsi="Open Sans Light" w:cs="Open Sans Light"/>
                <w:sz w:val="20"/>
                <w:szCs w:val="20"/>
              </w:rPr>
              <w:t xml:space="preserve"> – Oświadczenie dot. korespondencji drogą elektroniczną</w:t>
            </w:r>
          </w:p>
        </w:tc>
        <w:tc>
          <w:tcPr>
            <w:tcW w:w="1647" w:type="dxa"/>
          </w:tcPr>
          <w:p w14:paraId="5920BB7C" w14:textId="0BC441F0"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7C564C7" w14:textId="17752B25"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4AB8133D" w14:textId="07FFE242"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D05F15" w:rsidRPr="00BD2B85" w14:paraId="2CED390E" w14:textId="77777777" w:rsidTr="005071F3">
        <w:tc>
          <w:tcPr>
            <w:tcW w:w="2825" w:type="dxa"/>
          </w:tcPr>
          <w:p w14:paraId="2A48FD3E" w14:textId="15B9A190"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19 – Oświadczenie Wnioskodawcy/podmiotu upoważnionego do ponoszenia wydatków dotyczące </w:t>
            </w:r>
            <w:r w:rsidR="0091587F">
              <w:rPr>
                <w:rFonts w:ascii="Open Sans Light" w:hAnsi="Open Sans Light" w:cs="Open Sans Light"/>
                <w:sz w:val="20"/>
                <w:szCs w:val="20"/>
              </w:rPr>
              <w:t>klauzuli niedyskryminacyjnej</w:t>
            </w:r>
          </w:p>
        </w:tc>
        <w:tc>
          <w:tcPr>
            <w:tcW w:w="1647" w:type="dxa"/>
          </w:tcPr>
          <w:p w14:paraId="4D280E56" w14:textId="41A9FB14"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PDF</w:t>
            </w:r>
          </w:p>
        </w:tc>
        <w:tc>
          <w:tcPr>
            <w:tcW w:w="2714" w:type="dxa"/>
          </w:tcPr>
          <w:p w14:paraId="14BAD8C7" w14:textId="0BC2F092"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p>
        </w:tc>
        <w:tc>
          <w:tcPr>
            <w:tcW w:w="1876" w:type="dxa"/>
          </w:tcPr>
          <w:p w14:paraId="5F1B1478" w14:textId="1BD1C2DE" w:rsidR="00D05F15" w:rsidRPr="00BD2B85" w:rsidRDefault="00D05F1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bl>
    <w:p w14:paraId="179AE222" w14:textId="77777777" w:rsidR="00246496" w:rsidRPr="00331805" w:rsidRDefault="00246496" w:rsidP="000212C7">
      <w:pPr>
        <w:pStyle w:val="Nagwek3"/>
        <w:spacing w:before="360" w:after="120" w:line="276" w:lineRule="auto"/>
        <w:rPr>
          <w:rFonts w:ascii="Open Sans Light" w:hAnsi="Open Sans Light"/>
        </w:rPr>
      </w:pPr>
      <w:bookmarkStart w:id="24" w:name="_Toc187330148"/>
      <w:r w:rsidRPr="00331805">
        <w:rPr>
          <w:rFonts w:ascii="Open Sans Light" w:hAnsi="Open Sans Light"/>
        </w:rPr>
        <w:t>2.2.12</w:t>
      </w:r>
      <w:r w:rsidRPr="00331805">
        <w:rPr>
          <w:rFonts w:ascii="Open Sans Light" w:hAnsi="Open Sans Light"/>
        </w:rPr>
        <w:tab/>
        <w:t>Sekcja L – Informacje o wniosku o dofinansowanie</w:t>
      </w:r>
      <w:bookmarkEnd w:id="24"/>
    </w:p>
    <w:p w14:paraId="2BE1E17C" w14:textId="77777777" w:rsidR="00246496" w:rsidRPr="00331805" w:rsidRDefault="00246496" w:rsidP="000212C7">
      <w:pPr>
        <w:spacing w:after="120" w:line="276" w:lineRule="auto"/>
        <w:rPr>
          <w:rFonts w:ascii="Open Sans Light" w:hAnsi="Open Sans Light"/>
        </w:rPr>
      </w:pPr>
      <w:r w:rsidRPr="00331805">
        <w:rPr>
          <w:rFonts w:ascii="Open Sans Light" w:hAnsi="Open Sans Light"/>
        </w:rPr>
        <w:t>Sekcja nieedytowalna, tworzona automatycznie po wypełnieniu wniosku, stanowiąca jego podsumowanie.</w:t>
      </w:r>
    </w:p>
    <w:p w14:paraId="4B962CFB" w14:textId="6676BB75" w:rsidR="00E97112" w:rsidRPr="00331805" w:rsidRDefault="00F546D8" w:rsidP="000212C7">
      <w:pPr>
        <w:pStyle w:val="Nagwek1"/>
        <w:numPr>
          <w:ilvl w:val="0"/>
          <w:numId w:val="3"/>
        </w:numPr>
        <w:spacing w:after="120" w:line="276" w:lineRule="auto"/>
        <w:ind w:left="714" w:hanging="357"/>
        <w:rPr>
          <w:rFonts w:ascii="Open Sans Light" w:hAnsi="Open Sans Light"/>
        </w:rPr>
      </w:pPr>
      <w:bookmarkStart w:id="25" w:name="_Ref134620298"/>
      <w:bookmarkStart w:id="26" w:name="_Toc187330149"/>
      <w:r w:rsidRPr="00331805">
        <w:rPr>
          <w:rFonts w:ascii="Open Sans Light" w:hAnsi="Open Sans Light"/>
        </w:rPr>
        <w:t>Załączniki do formularza wniosku o dofinansowanie</w:t>
      </w:r>
      <w:bookmarkEnd w:id="25"/>
      <w:bookmarkEnd w:id="26"/>
    </w:p>
    <w:p w14:paraId="492AB6DF" w14:textId="447204D3" w:rsidR="00F546D8" w:rsidRPr="00331805" w:rsidRDefault="00F511C9" w:rsidP="000212C7">
      <w:pPr>
        <w:pStyle w:val="Nagwek2"/>
        <w:numPr>
          <w:ilvl w:val="1"/>
          <w:numId w:val="3"/>
        </w:numPr>
        <w:spacing w:before="360" w:after="120" w:line="276" w:lineRule="auto"/>
        <w:ind w:left="1077"/>
        <w:rPr>
          <w:rFonts w:ascii="Open Sans Light" w:hAnsi="Open Sans Light"/>
        </w:rPr>
      </w:pPr>
      <w:bookmarkStart w:id="27" w:name="_Toc187330150"/>
      <w:r w:rsidRPr="00331805">
        <w:rPr>
          <w:rFonts w:ascii="Open Sans Light" w:hAnsi="Open Sans Light"/>
        </w:rPr>
        <w:t xml:space="preserve">Załącznik </w:t>
      </w:r>
      <w:r w:rsidR="00F546D8" w:rsidRPr="00331805">
        <w:rPr>
          <w:rFonts w:ascii="Open Sans Light" w:hAnsi="Open Sans Light"/>
        </w:rPr>
        <w:t>1</w:t>
      </w:r>
      <w:r w:rsidRPr="00331805">
        <w:rPr>
          <w:rFonts w:ascii="Open Sans Light" w:hAnsi="Open Sans Light"/>
        </w:rPr>
        <w:t xml:space="preserve"> - Studium wykonalności (lub biznesplan w przypadku inwestycji produkcyjnej) i analiza kosztów i korzyści wraz z arkuszem kalkulacyjnym zawierającym model finansowo-ekonomiczny</w:t>
      </w:r>
      <w:bookmarkEnd w:id="27"/>
    </w:p>
    <w:p w14:paraId="2A2F6FCB" w14:textId="3C88F7BB" w:rsidR="006D1D69" w:rsidRPr="00331805" w:rsidRDefault="00C75462" w:rsidP="000212C7">
      <w:pPr>
        <w:spacing w:after="120" w:line="276" w:lineRule="auto"/>
        <w:rPr>
          <w:rFonts w:ascii="Open Sans Light" w:hAnsi="Open Sans Light"/>
        </w:rPr>
      </w:pPr>
      <w:r w:rsidRPr="00331805">
        <w:rPr>
          <w:rFonts w:ascii="Open Sans Light" w:hAnsi="Open Sans Light"/>
        </w:rPr>
        <w:t xml:space="preserve">Studium wykonalności należy przygotować zgodnie z </w:t>
      </w:r>
      <w:r w:rsidR="00012F61" w:rsidRPr="00331805">
        <w:rPr>
          <w:rFonts w:ascii="Open Sans Light" w:hAnsi="Open Sans Light"/>
          <w:color w:val="2E74B5" w:themeColor="accent1" w:themeShade="BF"/>
          <w:highlight w:val="yellow"/>
          <w:u w:val="single"/>
        </w:rPr>
        <w:fldChar w:fldCharType="begin"/>
      </w:r>
      <w:r w:rsidR="00012F61" w:rsidRPr="00331805">
        <w:rPr>
          <w:rFonts w:ascii="Open Sans Light" w:hAnsi="Open Sans Light"/>
          <w:color w:val="2E74B5" w:themeColor="accent1" w:themeShade="BF"/>
          <w:u w:val="single"/>
        </w:rPr>
        <w:instrText xml:space="preserve"> REF _Ref134700168 \h </w:instrText>
      </w:r>
      <w:r w:rsidR="004032E4">
        <w:rPr>
          <w:rFonts w:ascii="Open Sans Light" w:hAnsi="Open Sans Light"/>
          <w:color w:val="2E74B5" w:themeColor="accent1" w:themeShade="BF"/>
          <w:highlight w:val="yellow"/>
          <w:u w:val="single"/>
        </w:rPr>
        <w:instrText xml:space="preserve"> \* MERGEFORMAT </w:instrText>
      </w:r>
      <w:r w:rsidR="00012F61" w:rsidRPr="00331805">
        <w:rPr>
          <w:rFonts w:ascii="Open Sans Light" w:hAnsi="Open Sans Light"/>
          <w:color w:val="2E74B5" w:themeColor="accent1" w:themeShade="BF"/>
          <w:highlight w:val="yellow"/>
          <w:u w:val="single"/>
        </w:rPr>
      </w:r>
      <w:r w:rsidR="00012F61" w:rsidRPr="00331805">
        <w:rPr>
          <w:rFonts w:ascii="Open Sans Light" w:hAnsi="Open Sans Light"/>
          <w:color w:val="2E74B5" w:themeColor="accent1" w:themeShade="BF"/>
          <w:highlight w:val="yellow"/>
          <w:u w:val="single"/>
        </w:rPr>
        <w:fldChar w:fldCharType="separate"/>
      </w:r>
      <w:r w:rsidR="00012F61" w:rsidRPr="00331805">
        <w:rPr>
          <w:rFonts w:ascii="Open Sans Light" w:hAnsi="Open Sans Light"/>
          <w:color w:val="2E74B5" w:themeColor="accent1" w:themeShade="BF"/>
          <w:u w:val="single"/>
        </w:rPr>
        <w:t>Załącznik</w:t>
      </w:r>
      <w:r w:rsidR="00F304D3">
        <w:rPr>
          <w:rFonts w:ascii="Open Sans Light" w:hAnsi="Open Sans Light"/>
          <w:color w:val="2E74B5" w:themeColor="accent1" w:themeShade="BF"/>
          <w:u w:val="single"/>
        </w:rPr>
        <w:t>iem</w:t>
      </w:r>
      <w:r w:rsidR="00012F61" w:rsidRPr="00331805">
        <w:rPr>
          <w:rFonts w:ascii="Open Sans Light" w:hAnsi="Open Sans Light"/>
          <w:color w:val="2E74B5" w:themeColor="accent1" w:themeShade="BF"/>
          <w:u w:val="single"/>
        </w:rPr>
        <w:t xml:space="preserve"> 1 - Zakres studium wykonalności dla przedsięwzięć inwestycyjnych w sektorze wodno-ściekowym FEnIKS 2021-2027, oś priorytetowa I „Wsparcie sektorów energetyka i środowisko z Funduszu Spójności” – działanie 1.3 „Gospodarka wodno</w:t>
      </w:r>
      <w:r w:rsidR="00325C5D">
        <w:rPr>
          <w:rFonts w:ascii="Open Sans Light" w:hAnsi="Open Sans Light"/>
          <w:color w:val="2E74B5" w:themeColor="accent1" w:themeShade="BF"/>
          <w:u w:val="single"/>
        </w:rPr>
        <w:t>-</w:t>
      </w:r>
      <w:r w:rsidR="00012F61" w:rsidRPr="00331805">
        <w:rPr>
          <w:rFonts w:ascii="Open Sans Light" w:hAnsi="Open Sans Light"/>
          <w:color w:val="2E74B5" w:themeColor="accent1" w:themeShade="BF"/>
          <w:u w:val="single"/>
        </w:rPr>
        <w:t>ściekowa</w:t>
      </w:r>
      <w:r w:rsidR="00012F61" w:rsidRPr="00331805">
        <w:rPr>
          <w:rFonts w:ascii="Open Sans Light" w:hAnsi="Open Sans Light"/>
          <w:color w:val="2E74B5" w:themeColor="accent1" w:themeShade="BF"/>
          <w:highlight w:val="yellow"/>
          <w:u w:val="single"/>
        </w:rPr>
        <w:fldChar w:fldCharType="end"/>
      </w:r>
      <w:r w:rsidR="00012F61" w:rsidRPr="00331805">
        <w:rPr>
          <w:rFonts w:ascii="Open Sans Light" w:hAnsi="Open Sans Light"/>
        </w:rPr>
        <w:t xml:space="preserve"> do Instrukcji wypełniania WoD</w:t>
      </w:r>
      <w:r w:rsidRPr="00331805">
        <w:rPr>
          <w:rFonts w:ascii="Open Sans Light" w:hAnsi="Open Sans Light"/>
        </w:rPr>
        <w:t>.</w:t>
      </w:r>
    </w:p>
    <w:p w14:paraId="5AD4A977" w14:textId="7017C73F" w:rsidR="006D1D69" w:rsidRPr="00331805" w:rsidRDefault="00F511C9" w:rsidP="000212C7">
      <w:pPr>
        <w:pStyle w:val="Nagwek2"/>
        <w:numPr>
          <w:ilvl w:val="1"/>
          <w:numId w:val="3"/>
        </w:numPr>
        <w:spacing w:before="360" w:after="120" w:line="276" w:lineRule="auto"/>
        <w:ind w:left="1077"/>
        <w:rPr>
          <w:rFonts w:ascii="Open Sans Light" w:hAnsi="Open Sans Light"/>
        </w:rPr>
      </w:pPr>
      <w:bookmarkStart w:id="28" w:name="_Toc187330151"/>
      <w:r w:rsidRPr="00331805">
        <w:rPr>
          <w:rFonts w:ascii="Open Sans Light" w:hAnsi="Open Sans Light"/>
        </w:rPr>
        <w:lastRenderedPageBreak/>
        <w:t xml:space="preserve">Załącznik 2 - Mapa aglomeracji </w:t>
      </w:r>
      <w:r w:rsidR="005A2B25">
        <w:rPr>
          <w:rFonts w:ascii="Open Sans Light" w:hAnsi="Open Sans Light"/>
        </w:rPr>
        <w:t>i mapy szczegółowe</w:t>
      </w:r>
      <w:bookmarkEnd w:id="28"/>
    </w:p>
    <w:p w14:paraId="5BF15E1D" w14:textId="77777777" w:rsidR="005A2B25" w:rsidRDefault="005A2B25" w:rsidP="005B4364">
      <w:pPr>
        <w:tabs>
          <w:tab w:val="left" w:pos="1276"/>
        </w:tabs>
        <w:spacing w:line="276" w:lineRule="auto"/>
        <w:rPr>
          <w:rFonts w:ascii="Open Sans Light" w:hAnsi="Open Sans Light" w:cstheme="minorHAnsi"/>
        </w:rPr>
      </w:pPr>
      <w:r w:rsidRPr="0069380D">
        <w:rPr>
          <w:rFonts w:ascii="Open Sans Light" w:hAnsi="Open Sans Light" w:cstheme="minorHAnsi"/>
        </w:rPr>
        <w:t>Mapa/mapy mają być wykonane w sposób umożliwiający czytelne przedstawienie wszystkich</w:t>
      </w:r>
      <w:r w:rsidRPr="00331805">
        <w:rPr>
          <w:rFonts w:ascii="Open Sans Light" w:hAnsi="Open Sans Light" w:cstheme="minorHAnsi"/>
        </w:rPr>
        <w:t xml:space="preserve"> niezbędnych informacji.</w:t>
      </w:r>
    </w:p>
    <w:p w14:paraId="55B4748C" w14:textId="77777777" w:rsidR="005A2B25" w:rsidRPr="0033180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Zakres rzeczowy projektu powinien być na mapie</w:t>
      </w:r>
      <w:r>
        <w:rPr>
          <w:rFonts w:ascii="Open Sans Light" w:hAnsi="Open Sans Light" w:cstheme="minorHAnsi"/>
        </w:rPr>
        <w:t>/mapach</w:t>
      </w:r>
      <w:r w:rsidRPr="00331805">
        <w:rPr>
          <w:rFonts w:ascii="Open Sans Light" w:hAnsi="Open Sans Light" w:cstheme="minorHAnsi"/>
        </w:rPr>
        <w:t xml:space="preserve"> oznaczony i opisany w sposób ułatwiający identyfikację poszczególnych zadań objętych projektem, tj. spójny z</w:t>
      </w:r>
      <w:r>
        <w:rPr>
          <w:rFonts w:ascii="Open Sans Light" w:hAnsi="Open Sans Light" w:cstheme="minorHAnsi"/>
        </w:rPr>
        <w:t> </w:t>
      </w:r>
      <w:r w:rsidRPr="00331805">
        <w:rPr>
          <w:rFonts w:ascii="Open Sans Light" w:hAnsi="Open Sans Light" w:cstheme="minorHAnsi"/>
        </w:rPr>
        <w:t>oznaczeniami stosowanymi w Studium Wykonalności i Wniosku o dofinansowanie.</w:t>
      </w:r>
    </w:p>
    <w:p w14:paraId="06E7FBED" w14:textId="77777777" w:rsidR="005A2B2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Format zapisu map powinien umożliwiać odczyt przez ogólnie dostępne aplikacje komputerowe, np. pdf. Rozdzielczość zapisu powinna umożliwić otworzenie pliku i jego swobodny przegląd na biurowym sprzęcie komputerowym.</w:t>
      </w:r>
    </w:p>
    <w:p w14:paraId="16F3C1B8" w14:textId="77777777" w:rsidR="005A2B25" w:rsidRPr="00DF7540" w:rsidRDefault="005A2B25" w:rsidP="00226FF9">
      <w:pPr>
        <w:tabs>
          <w:tab w:val="left" w:pos="1276"/>
        </w:tabs>
        <w:spacing w:before="480" w:line="276" w:lineRule="auto"/>
        <w:jc w:val="both"/>
        <w:rPr>
          <w:rFonts w:ascii="Open Sans Light" w:hAnsi="Open Sans Light" w:cstheme="minorHAnsi"/>
          <w:b/>
          <w:bCs/>
          <w:u w:val="single"/>
        </w:rPr>
      </w:pPr>
      <w:r w:rsidRPr="00DF7540">
        <w:rPr>
          <w:rFonts w:ascii="Open Sans Light" w:hAnsi="Open Sans Light" w:cstheme="minorHAnsi"/>
          <w:b/>
          <w:bCs/>
          <w:u w:val="single"/>
        </w:rPr>
        <w:t>Mapa aglomeracji:</w:t>
      </w:r>
    </w:p>
    <w:p w14:paraId="205B67D1" w14:textId="77777777" w:rsidR="005A2B25" w:rsidRPr="00331805" w:rsidRDefault="005A2B25" w:rsidP="005B4364">
      <w:pPr>
        <w:tabs>
          <w:tab w:val="left" w:pos="1276"/>
        </w:tabs>
        <w:spacing w:line="276" w:lineRule="auto"/>
        <w:jc w:val="both"/>
        <w:rPr>
          <w:rFonts w:ascii="Open Sans Light" w:hAnsi="Open Sans Light" w:cstheme="minorHAnsi"/>
        </w:rPr>
      </w:pPr>
      <w:r w:rsidRPr="0069380D">
        <w:rPr>
          <w:rFonts w:ascii="Open Sans Light" w:hAnsi="Open Sans Light" w:cstheme="minorHAnsi"/>
        </w:rPr>
        <w:t>Zakres informacji naniesionych na mapę aglomeracji:</w:t>
      </w:r>
    </w:p>
    <w:p w14:paraId="6DAA8AB3" w14:textId="77777777" w:rsidR="005A2B2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Skala. </w:t>
      </w:r>
    </w:p>
    <w:p w14:paraId="4297E3B2"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Pr>
          <w:rFonts w:ascii="Open Sans Light" w:hAnsi="Open Sans Light" w:cstheme="minorHAnsi"/>
        </w:rPr>
        <w:t>Legenda.</w:t>
      </w:r>
    </w:p>
    <w:p w14:paraId="58070871"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Granice:</w:t>
      </w:r>
    </w:p>
    <w:p w14:paraId="20DBBCA8"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aglomeracji wyznaczonej</w:t>
      </w:r>
      <w:r w:rsidRPr="00331805">
        <w:rPr>
          <w:rStyle w:val="markedcontent"/>
          <w:rFonts w:ascii="Open Sans Light" w:hAnsi="Open Sans Light" w:cstheme="minorHAnsi"/>
          <w:sz w:val="30"/>
          <w:szCs w:val="30"/>
        </w:rPr>
        <w:t xml:space="preserve"> </w:t>
      </w:r>
      <w:r w:rsidRPr="00331805">
        <w:rPr>
          <w:rFonts w:ascii="Open Sans Light" w:hAnsi="Open Sans Light" w:cstheme="minorHAnsi"/>
        </w:rPr>
        <w:t>uchwałą rady gminy;</w:t>
      </w:r>
    </w:p>
    <w:p w14:paraId="28E13833"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administracyjne wszystkich gmin objętych mapą;</w:t>
      </w:r>
    </w:p>
    <w:p w14:paraId="6335B4B9"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oczyszczalnie ścieków (w szczególności objęte projektem) i/lub końcowe punkty zrzutów (w rozumieniu art. 43 ustęp 2 podpunkt 3) ustawy z dnia </w:t>
      </w:r>
      <w:r w:rsidRPr="00331805">
        <w:rPr>
          <w:rFonts w:ascii="Open Sans Light" w:hAnsi="Open Sans Light" w:cstheme="minorHAnsi"/>
        </w:rPr>
        <w:br/>
        <w:t>20 lipca 2017 r. Prawo wodne, Dz.U. 2017 poz. 1566).</w:t>
      </w:r>
    </w:p>
    <w:p w14:paraId="1E62FFE4"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Stacje Uzdatniania Wody i Ujęcia Wody (w </w:t>
      </w:r>
      <w:r>
        <w:rPr>
          <w:rFonts w:ascii="Open Sans Light" w:hAnsi="Open Sans Light" w:cstheme="minorHAnsi"/>
        </w:rPr>
        <w:t>przypadku</w:t>
      </w:r>
      <w:r w:rsidRPr="00331805">
        <w:rPr>
          <w:rFonts w:ascii="Open Sans Light" w:hAnsi="Open Sans Light" w:cstheme="minorHAnsi"/>
        </w:rPr>
        <w:t xml:space="preserve"> </w:t>
      </w:r>
      <w:r>
        <w:rPr>
          <w:rFonts w:ascii="Open Sans Light" w:hAnsi="Open Sans Light" w:cstheme="minorHAnsi"/>
        </w:rPr>
        <w:t xml:space="preserve">gdy zakres projektu </w:t>
      </w:r>
      <w:r w:rsidRPr="00331805">
        <w:rPr>
          <w:rFonts w:ascii="Open Sans Light" w:hAnsi="Open Sans Light" w:cstheme="minorHAnsi"/>
        </w:rPr>
        <w:t>ob</w:t>
      </w:r>
      <w:r>
        <w:rPr>
          <w:rFonts w:ascii="Open Sans Light" w:hAnsi="Open Sans Light" w:cstheme="minorHAnsi"/>
        </w:rPr>
        <w:t>ejmuje budowę/modernizację systemów wodociągowych</w:t>
      </w:r>
      <w:r w:rsidRPr="00331805">
        <w:rPr>
          <w:rFonts w:ascii="Open Sans Light" w:hAnsi="Open Sans Light" w:cstheme="minorHAnsi"/>
        </w:rPr>
        <w:t>).</w:t>
      </w:r>
    </w:p>
    <w:p w14:paraId="56FF89C5"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Planowany zakres rzeczowy projektu </w:t>
      </w:r>
      <w:r>
        <w:rPr>
          <w:rFonts w:ascii="Open Sans Light" w:hAnsi="Open Sans Light" w:cstheme="minorHAnsi"/>
        </w:rPr>
        <w:t xml:space="preserve">dotyczący </w:t>
      </w:r>
      <w:r w:rsidRPr="00331805">
        <w:rPr>
          <w:rFonts w:ascii="Open Sans Light" w:hAnsi="Open Sans Light" w:cstheme="minorHAnsi"/>
        </w:rPr>
        <w:t>sieci</w:t>
      </w:r>
      <w:r>
        <w:rPr>
          <w:rFonts w:ascii="Open Sans Light" w:hAnsi="Open Sans Light" w:cstheme="minorHAnsi"/>
        </w:rPr>
        <w:t xml:space="preserve"> wodociągowych i kanalizacyjnych w formie umożliwiającej ustalenie, czy cały ich planowany zakres znajduje się w obrębie granic aglomeracji, przy czym obiekty liniowe należy zaznaczyć kreską. </w:t>
      </w:r>
    </w:p>
    <w:p w14:paraId="732E66C2" w14:textId="77777777" w:rsidR="005A2B25" w:rsidRPr="00DF7540" w:rsidRDefault="005A2B25" w:rsidP="00226FF9">
      <w:pPr>
        <w:tabs>
          <w:tab w:val="left" w:pos="1276"/>
        </w:tabs>
        <w:spacing w:before="480" w:line="276" w:lineRule="auto"/>
        <w:rPr>
          <w:rFonts w:ascii="Open Sans Light" w:hAnsi="Open Sans Light" w:cs="Open Sans Light"/>
          <w:b/>
          <w:bCs/>
          <w:u w:val="single"/>
        </w:rPr>
      </w:pPr>
      <w:r w:rsidRPr="00DF7540">
        <w:rPr>
          <w:rFonts w:ascii="Open Sans Light" w:hAnsi="Open Sans Light" w:cs="Open Sans Light"/>
          <w:b/>
          <w:bCs/>
          <w:u w:val="single"/>
        </w:rPr>
        <w:t>Mapy szczegółowe:</w:t>
      </w:r>
    </w:p>
    <w:p w14:paraId="56291909" w14:textId="77777777" w:rsidR="005A2B25" w:rsidRPr="00200BDF" w:rsidRDefault="005A2B25" w:rsidP="005B4364">
      <w:pPr>
        <w:tabs>
          <w:tab w:val="left" w:pos="1276"/>
        </w:tabs>
        <w:spacing w:line="276" w:lineRule="auto"/>
        <w:rPr>
          <w:rFonts w:ascii="Open Sans Light" w:hAnsi="Open Sans Light" w:cs="Open Sans Light"/>
          <w:b/>
          <w:bCs/>
        </w:rPr>
      </w:pPr>
      <w:r w:rsidRPr="00200BDF">
        <w:rPr>
          <w:rFonts w:ascii="Open Sans Light" w:hAnsi="Open Sans Light" w:cs="Open Sans Light"/>
          <w:b/>
          <w:bCs/>
        </w:rPr>
        <w:t>Oczyszczalnia / oczyszczalnie ścieków</w:t>
      </w:r>
    </w:p>
    <w:p w14:paraId="01B25227" w14:textId="77777777" w:rsidR="005A2B25" w:rsidRPr="00200BDF"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 rozbudowy lub modernizacji oczyszczalni ścieków</w:t>
      </w:r>
      <w:r>
        <w:rPr>
          <w:rFonts w:ascii="Open Sans Light" w:hAnsi="Open Sans Light" w:cs="Open Sans Light"/>
        </w:rPr>
        <w:t>,</w:t>
      </w:r>
      <w:r w:rsidRPr="00200BDF">
        <w:rPr>
          <w:rFonts w:ascii="Open Sans Light" w:hAnsi="Open Sans Light" w:cs="Open Sans Light"/>
        </w:rPr>
        <w:t xml:space="preserve"> w </w:t>
      </w:r>
      <w:r>
        <w:rPr>
          <w:rFonts w:ascii="Open Sans Light" w:hAnsi="Open Sans Light" w:cs="Open Sans Light"/>
        </w:rPr>
        <w:t>ramach Z</w:t>
      </w:r>
      <w:r w:rsidRPr="00200BDF">
        <w:rPr>
          <w:rFonts w:ascii="Open Sans Light" w:hAnsi="Open Sans Light" w:cs="Open Sans Light"/>
        </w:rPr>
        <w:t xml:space="preserve">ałącznika nr 2 </w:t>
      </w:r>
      <w:r>
        <w:rPr>
          <w:rFonts w:ascii="Open Sans Light" w:hAnsi="Open Sans Light" w:cs="Open Sans Light"/>
        </w:rPr>
        <w:t>należy przedłożyć mapę/plan terenu oczyszczalni z naniesionymi wszystkimi obiektami (i</w:t>
      </w:r>
      <w:r w:rsidRPr="00200BDF">
        <w:rPr>
          <w:rFonts w:ascii="Open Sans Light" w:hAnsi="Open Sans Light" w:cs="Open Sans Light"/>
        </w:rPr>
        <w:t xml:space="preserve"> legendą obejmującą nazwy poszczególnych </w:t>
      </w:r>
      <w:r>
        <w:rPr>
          <w:rFonts w:ascii="Open Sans Light" w:hAnsi="Open Sans Light" w:cs="Open Sans Light"/>
        </w:rPr>
        <w:t xml:space="preserve">jej </w:t>
      </w:r>
      <w:r w:rsidRPr="00200BDF">
        <w:rPr>
          <w:rFonts w:ascii="Open Sans Light" w:hAnsi="Open Sans Light" w:cs="Open Sans Light"/>
        </w:rPr>
        <w:t>obiektów</w:t>
      </w:r>
      <w:r>
        <w:rPr>
          <w:rFonts w:ascii="Open Sans Light" w:hAnsi="Open Sans Light" w:cs="Open Sans Light"/>
        </w:rPr>
        <w:t>)</w:t>
      </w:r>
      <w:r w:rsidRPr="00200BDF">
        <w:rPr>
          <w:rFonts w:ascii="Open Sans Light" w:hAnsi="Open Sans Light" w:cs="Open Sans Light"/>
        </w:rPr>
        <w:t>. Dodatkowo każdy z obiektów należy</w:t>
      </w:r>
      <w:r>
        <w:rPr>
          <w:rFonts w:ascii="Open Sans Light" w:hAnsi="Open Sans Light" w:cs="Open Sans Light"/>
        </w:rPr>
        <w:t xml:space="preserve"> </w:t>
      </w:r>
      <w:r w:rsidRPr="00200BDF">
        <w:rPr>
          <w:rFonts w:ascii="Open Sans Light" w:hAnsi="Open Sans Light" w:cs="Open Sans Light"/>
        </w:rPr>
        <w:t xml:space="preserve">(np. </w:t>
      </w:r>
      <w:r>
        <w:rPr>
          <w:rFonts w:ascii="Open Sans Light" w:hAnsi="Open Sans Light" w:cs="Open Sans Light"/>
        </w:rPr>
        <w:t>poprzez zróżnicowane kreskowanie</w:t>
      </w:r>
      <w:r w:rsidRPr="00200BDF">
        <w:rPr>
          <w:rFonts w:ascii="Open Sans Light" w:hAnsi="Open Sans Light" w:cs="Open Sans Light"/>
        </w:rPr>
        <w:t>) oznaczyć w sposób umożliwiający ustalenie, czy jest to obiekt:</w:t>
      </w:r>
    </w:p>
    <w:p w14:paraId="31065A84"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istniejący, nie wymagający zmian;</w:t>
      </w:r>
    </w:p>
    <w:p w14:paraId="5BCB4435"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lastRenderedPageBreak/>
        <w:t>istniejący przeznaczony do modernizacji w ramach Projektu zgłoszonego do</w:t>
      </w:r>
      <w:r>
        <w:rPr>
          <w:rFonts w:ascii="Open Sans Light" w:hAnsi="Open Sans Light" w:cs="Open Sans Light"/>
        </w:rPr>
        <w:t> </w:t>
      </w:r>
      <w:r w:rsidRPr="0069380D">
        <w:rPr>
          <w:rFonts w:ascii="Open Sans Light" w:hAnsi="Open Sans Light" w:cs="Open Sans Light"/>
        </w:rPr>
        <w:t>dofinansowania;</w:t>
      </w:r>
    </w:p>
    <w:p w14:paraId="20049653" w14:textId="77777777" w:rsidR="005A2B25" w:rsidRPr="0069380D" w:rsidRDefault="005A2B25" w:rsidP="005B4364">
      <w:pPr>
        <w:pStyle w:val="Akapitzlist"/>
        <w:numPr>
          <w:ilvl w:val="0"/>
          <w:numId w:val="30"/>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planowany do budowy w ramach Projektu zgłoszonego do dofinansowania.</w:t>
      </w:r>
    </w:p>
    <w:p w14:paraId="6B07A54C"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 xml:space="preserve">Mapa może być sporządzona np. na bazie </w:t>
      </w:r>
      <w:r w:rsidRPr="00200BDF">
        <w:rPr>
          <w:rFonts w:ascii="Open Sans Light" w:hAnsi="Open Sans Light" w:cs="Open Sans Light"/>
        </w:rPr>
        <w:t>plan</w:t>
      </w:r>
      <w:r>
        <w:rPr>
          <w:rFonts w:ascii="Open Sans Light" w:hAnsi="Open Sans Light" w:cs="Open Sans Light"/>
        </w:rPr>
        <w:t>u</w:t>
      </w:r>
      <w:r w:rsidRPr="00200BDF">
        <w:rPr>
          <w:rFonts w:ascii="Open Sans Light" w:hAnsi="Open Sans Light" w:cs="Open Sans Light"/>
        </w:rPr>
        <w:t xml:space="preserve"> zagospodarowania terenu ww.</w:t>
      </w:r>
      <w:r>
        <w:rPr>
          <w:rFonts w:ascii="Open Sans Light" w:hAnsi="Open Sans Light" w:cs="Open Sans Light"/>
        </w:rPr>
        <w:t> </w:t>
      </w:r>
      <w:r w:rsidRPr="00200BDF">
        <w:rPr>
          <w:rFonts w:ascii="Open Sans Light" w:hAnsi="Open Sans Light" w:cs="Open Sans Light"/>
        </w:rPr>
        <w:t>oczyszczalni</w:t>
      </w:r>
      <w:r>
        <w:rPr>
          <w:rFonts w:ascii="Open Sans Light" w:hAnsi="Open Sans Light" w:cs="Open Sans Light"/>
        </w:rPr>
        <w:t>.</w:t>
      </w:r>
    </w:p>
    <w:p w14:paraId="1F5D48D3"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Na plan należy nanieść również planowane do budowy lub modernizacji sieci międzyobiektowe oraz drogi.</w:t>
      </w:r>
    </w:p>
    <w:p w14:paraId="48EA658D" w14:textId="77777777" w:rsidR="005A2B25" w:rsidRPr="00200BDF" w:rsidRDefault="005A2B25" w:rsidP="00226FF9">
      <w:pPr>
        <w:spacing w:before="480" w:line="276" w:lineRule="auto"/>
        <w:rPr>
          <w:rFonts w:ascii="Open Sans Light" w:hAnsi="Open Sans Light" w:cs="Open Sans Light"/>
          <w:b/>
        </w:rPr>
      </w:pPr>
      <w:r w:rsidRPr="00200BDF">
        <w:rPr>
          <w:rFonts w:ascii="Open Sans Light" w:hAnsi="Open Sans Light" w:cs="Open Sans Light"/>
          <w:b/>
        </w:rPr>
        <w:t>Sieci kanalizacji sanitarnej</w:t>
      </w:r>
      <w:r>
        <w:rPr>
          <w:rFonts w:ascii="Open Sans Light" w:hAnsi="Open Sans Light" w:cs="Open Sans Light"/>
          <w:b/>
        </w:rPr>
        <w:t xml:space="preserve"> i wodociągowe</w:t>
      </w:r>
      <w:r w:rsidRPr="00200BDF">
        <w:rPr>
          <w:rFonts w:ascii="Open Sans Light" w:hAnsi="Open Sans Light" w:cs="Open Sans Light"/>
          <w:b/>
        </w:rPr>
        <w:t>:</w:t>
      </w:r>
    </w:p>
    <w:p w14:paraId="6346AD1C" w14:textId="77777777" w:rsidR="005A2B25"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w:t>
      </w:r>
      <w:r>
        <w:rPr>
          <w:rFonts w:ascii="Open Sans Light" w:hAnsi="Open Sans Light" w:cs="Open Sans Light"/>
        </w:rPr>
        <w:t xml:space="preserve"> sieci kanalizacyjnych i wodociągowych,</w:t>
      </w:r>
      <w:r w:rsidRPr="00200BDF">
        <w:rPr>
          <w:rFonts w:ascii="Open Sans Light" w:hAnsi="Open Sans Light" w:cs="Open Sans Light"/>
        </w:rPr>
        <w:t xml:space="preserve"> </w:t>
      </w:r>
      <w:r>
        <w:rPr>
          <w:rFonts w:ascii="Open Sans Light" w:hAnsi="Open Sans Light" w:cs="Open Sans Light"/>
        </w:rPr>
        <w:t>zakres tych sieci należy w sposób schematyczny p</w:t>
      </w:r>
      <w:r w:rsidRPr="00C324BF">
        <w:rPr>
          <w:rFonts w:ascii="Open Sans Light" w:hAnsi="Open Sans Light" w:cs="Open Sans Light"/>
        </w:rPr>
        <w:t>rzedstawić na</w:t>
      </w:r>
      <w:r>
        <w:rPr>
          <w:rFonts w:ascii="Open Sans Light" w:hAnsi="Open Sans Light" w:cs="Open Sans Light"/>
        </w:rPr>
        <w:t xml:space="preserve"> czytelnych </w:t>
      </w:r>
      <w:r w:rsidRPr="00C324BF">
        <w:rPr>
          <w:rFonts w:ascii="Open Sans Light" w:hAnsi="Open Sans Light" w:cs="Open Sans Light"/>
        </w:rPr>
        <w:t xml:space="preserve">arkuszach </w:t>
      </w:r>
      <w:r>
        <w:rPr>
          <w:rFonts w:ascii="Open Sans Light" w:hAnsi="Open Sans Light" w:cs="Open Sans Light"/>
        </w:rPr>
        <w:t xml:space="preserve">map, </w:t>
      </w:r>
      <w:r w:rsidRPr="00C324BF">
        <w:rPr>
          <w:rFonts w:ascii="Open Sans Light" w:hAnsi="Open Sans Light" w:cs="Open Sans Light"/>
        </w:rPr>
        <w:t>w skali umożliwiającej weryfikację</w:t>
      </w:r>
      <w:r>
        <w:rPr>
          <w:rFonts w:ascii="Open Sans Light" w:hAnsi="Open Sans Light" w:cs="Open Sans Light"/>
        </w:rPr>
        <w:t>:</w:t>
      </w:r>
    </w:p>
    <w:p w14:paraId="296BF1AD" w14:textId="13F685FE"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1. w przypadku sieci kanalizacyjnych:</w:t>
      </w:r>
    </w:p>
    <w:p w14:paraId="2D233FE8"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3C577AC0"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rodzaju sieci (grawitacyjna, ciśnieniowa, podciśnieniowa);</w:t>
      </w:r>
    </w:p>
    <w:p w14:paraId="030CFEEE" w14:textId="0F3233B6"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sieciowych (pompownie sieciowe, pompownie przydomowe, miejsca włączenia projektowanych rurociągów do sieci istniejących, itp.).</w:t>
      </w:r>
    </w:p>
    <w:p w14:paraId="249CA882" w14:textId="72C51E8E" w:rsidR="005A2B25" w:rsidRPr="0069380D" w:rsidRDefault="005A2B25" w:rsidP="005B4364">
      <w:pPr>
        <w:pStyle w:val="Akapitzlist"/>
        <w:numPr>
          <w:ilvl w:val="0"/>
          <w:numId w:val="31"/>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odcinków sieci, na których równolegle ułożone będą rurociągi grawitacyjne i tłoczne, co umożliwia uwzględnienie tylko długości jednego z tych odcinków przy wyliczaniu jednostkowego rezultatu projektu.</w:t>
      </w:r>
    </w:p>
    <w:p w14:paraId="28F957F9" w14:textId="737F0F94"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2. w przypadku sieci wodociągowych:</w:t>
      </w:r>
    </w:p>
    <w:p w14:paraId="00B0C6A6"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18C183F5"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wodociągowych objętych wnioskiem o dofinansowanie (hydrofornie, zbiorniki retencyjne, itp.).</w:t>
      </w:r>
    </w:p>
    <w:p w14:paraId="3817FC67" w14:textId="1611B8F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29" w:name="_Toc187330152"/>
      <w:r w:rsidRPr="00331805">
        <w:rPr>
          <w:rFonts w:ascii="Open Sans Light" w:hAnsi="Open Sans Light"/>
        </w:rPr>
        <w:t>Załącznik 3 - Wykres Gantta dla projektu</w:t>
      </w:r>
      <w:bookmarkEnd w:id="29"/>
    </w:p>
    <w:p w14:paraId="25CF4467" w14:textId="6C858458" w:rsidR="00115C07" w:rsidRPr="00331805" w:rsidRDefault="0075383F" w:rsidP="000212C7">
      <w:pPr>
        <w:spacing w:after="120" w:line="276" w:lineRule="auto"/>
        <w:rPr>
          <w:rFonts w:ascii="Open Sans Light" w:hAnsi="Open Sans Light"/>
        </w:rPr>
      </w:pPr>
      <w:r w:rsidRPr="00331805">
        <w:rPr>
          <w:rFonts w:ascii="Open Sans Light" w:hAnsi="Open Sans Light"/>
        </w:rPr>
        <w:t xml:space="preserve">Daty rozpoczęcia i zakończenia </w:t>
      </w:r>
      <w:r w:rsidR="002E5A5B" w:rsidRPr="00331805">
        <w:rPr>
          <w:rFonts w:ascii="Open Sans Light" w:hAnsi="Open Sans Light"/>
        </w:rPr>
        <w:t xml:space="preserve">oraz </w:t>
      </w:r>
      <w:r w:rsidRPr="00331805">
        <w:rPr>
          <w:rFonts w:ascii="Open Sans Light" w:hAnsi="Open Sans Light"/>
        </w:rPr>
        <w:t>n</w:t>
      </w:r>
      <w:r w:rsidR="00115C07" w:rsidRPr="00331805">
        <w:rPr>
          <w:rFonts w:ascii="Open Sans Light" w:hAnsi="Open Sans Light"/>
        </w:rPr>
        <w:t>azwy poszczególnych</w:t>
      </w:r>
      <w:r w:rsidR="002E5A5B" w:rsidRPr="00331805">
        <w:rPr>
          <w:rFonts w:ascii="Open Sans Light" w:hAnsi="Open Sans Light"/>
        </w:rPr>
        <w:t xml:space="preserve"> zadań</w:t>
      </w:r>
      <w:r w:rsidR="00115C07" w:rsidRPr="00331805">
        <w:rPr>
          <w:rFonts w:ascii="Open Sans Light" w:hAnsi="Open Sans Light"/>
        </w:rPr>
        <w:t xml:space="preserve"> wskazanych w wykresie Gantta powinny być tożsame </w:t>
      </w:r>
      <w:r w:rsidR="002E5A5B" w:rsidRPr="00331805">
        <w:rPr>
          <w:rFonts w:ascii="Open Sans Light" w:hAnsi="Open Sans Light"/>
        </w:rPr>
        <w:t xml:space="preserve">danymi </w:t>
      </w:r>
      <w:r w:rsidR="00115C07" w:rsidRPr="00331805">
        <w:rPr>
          <w:rFonts w:ascii="Open Sans Light" w:hAnsi="Open Sans Light"/>
        </w:rPr>
        <w:t>w sekcji D.</w:t>
      </w:r>
    </w:p>
    <w:p w14:paraId="56EBCE3D" w14:textId="795926E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30" w:name="_Toc187330153"/>
      <w:r w:rsidRPr="00331805">
        <w:rPr>
          <w:rFonts w:ascii="Open Sans Light" w:hAnsi="Open Sans Light"/>
        </w:rPr>
        <w:lastRenderedPageBreak/>
        <w:t>Załącznik 4 – Zgodność z prawem ochrony środowiska</w:t>
      </w:r>
      <w:bookmarkEnd w:id="30"/>
    </w:p>
    <w:p w14:paraId="7A81672A" w14:textId="177A7140" w:rsidR="00E95EA7" w:rsidRPr="00331805" w:rsidRDefault="00E95EA7" w:rsidP="000212C7">
      <w:pPr>
        <w:keepNext/>
        <w:spacing w:after="120" w:line="276" w:lineRule="auto"/>
        <w:rPr>
          <w:rFonts w:ascii="Open Sans Light" w:hAnsi="Open Sans Light"/>
        </w:rPr>
      </w:pPr>
      <w:r w:rsidRPr="00331805">
        <w:rPr>
          <w:rFonts w:ascii="Open Sans Light" w:hAnsi="Open Sans Light"/>
        </w:rPr>
        <w:t>W pierwszej kolejności prosimy o zapoznanie się ze wzorem Załącznika 4 do Wniosku o</w:t>
      </w:r>
      <w:r w:rsidR="00BA1D9B">
        <w:rPr>
          <w:rFonts w:ascii="Open Sans Light" w:hAnsi="Open Sans Light"/>
        </w:rPr>
        <w:t> </w:t>
      </w:r>
      <w:r w:rsidRPr="00331805">
        <w:rPr>
          <w:rFonts w:ascii="Open Sans Light" w:hAnsi="Open Sans Light"/>
        </w:rPr>
        <w:t xml:space="preserve">dofinansowanie w ramach FEnIKS </w:t>
      </w:r>
      <w:r w:rsidRPr="00331805">
        <w:rPr>
          <w:rFonts w:ascii="Open Sans Light" w:hAnsi="Open Sans Light"/>
          <w:i/>
        </w:rPr>
        <w:t xml:space="preserve">Zgodność projektu z regulacjami dotyczącymi ochrony środowiska </w:t>
      </w:r>
      <w:r w:rsidRPr="00331805">
        <w:rPr>
          <w:rFonts w:ascii="Open Sans Light" w:hAnsi="Open Sans Light"/>
        </w:rPr>
        <w:t>i zawartymi w nim instrukcjami.</w:t>
      </w:r>
    </w:p>
    <w:p w14:paraId="515F9FD5" w14:textId="409FF28E" w:rsidR="00E95EA7" w:rsidRPr="00331805" w:rsidRDefault="00E95EA7" w:rsidP="000212C7">
      <w:pPr>
        <w:keepNext/>
        <w:spacing w:after="120" w:line="276" w:lineRule="auto"/>
        <w:rPr>
          <w:rFonts w:ascii="Open Sans Light" w:hAnsi="Open Sans Light"/>
        </w:rPr>
      </w:pPr>
      <w:r w:rsidRPr="00331805">
        <w:rPr>
          <w:rFonts w:ascii="Open Sans Light" w:hAnsi="Open Sans Light"/>
        </w:rPr>
        <w:t xml:space="preserve">Poszczególne pola w </w:t>
      </w:r>
      <w:r w:rsidR="0053377D" w:rsidRPr="00331805">
        <w:rPr>
          <w:rFonts w:ascii="Open Sans Light" w:hAnsi="Open Sans Light"/>
        </w:rPr>
        <w:t>Załączniku 4</w:t>
      </w:r>
      <w:r w:rsidRPr="00331805">
        <w:rPr>
          <w:rFonts w:ascii="Open Sans Light" w:hAnsi="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Description w:val="Tabela objaśniająca sposób wypełnienia załącznika nr 4 do wniosku o dofinansowanie"/>
      </w:tblPr>
      <w:tblGrid>
        <w:gridCol w:w="3566"/>
        <w:gridCol w:w="1132"/>
        <w:gridCol w:w="4364"/>
      </w:tblGrid>
      <w:tr w:rsidR="00E95EA7" w:rsidRPr="004032E4" w14:paraId="5D2FFDCC" w14:textId="77777777" w:rsidTr="00331805">
        <w:trPr>
          <w:trHeight w:val="719"/>
          <w:tblHeader/>
        </w:trPr>
        <w:tc>
          <w:tcPr>
            <w:tcW w:w="3566" w:type="dxa"/>
            <w:vAlign w:val="center"/>
          </w:tcPr>
          <w:p w14:paraId="5C8385AB"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Nazwa pola</w:t>
            </w:r>
          </w:p>
        </w:tc>
        <w:tc>
          <w:tcPr>
            <w:tcW w:w="1132" w:type="dxa"/>
            <w:vAlign w:val="center"/>
          </w:tcPr>
          <w:p w14:paraId="3CABE26A"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Rodzaj pola</w:t>
            </w:r>
          </w:p>
        </w:tc>
        <w:tc>
          <w:tcPr>
            <w:tcW w:w="4364" w:type="dxa"/>
            <w:vAlign w:val="center"/>
          </w:tcPr>
          <w:p w14:paraId="2919C890"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Sposób wypełnienia</w:t>
            </w:r>
          </w:p>
        </w:tc>
      </w:tr>
      <w:tr w:rsidR="00E95EA7" w:rsidRPr="004032E4" w14:paraId="23AEAA9E" w14:textId="77777777" w:rsidTr="00E95EA7">
        <w:trPr>
          <w:trHeight w:val="719"/>
        </w:trPr>
        <w:tc>
          <w:tcPr>
            <w:tcW w:w="3566" w:type="dxa"/>
          </w:tcPr>
          <w:p w14:paraId="152871E0" w14:textId="0D221426"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polityką ochrony środowiska</w:t>
            </w:r>
          </w:p>
        </w:tc>
        <w:tc>
          <w:tcPr>
            <w:tcW w:w="1132" w:type="dxa"/>
          </w:tcPr>
          <w:p w14:paraId="4BA54E07" w14:textId="563C4C63"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60B69913" w14:textId="39869C64" w:rsidR="00E95EA7"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FAF5077" w14:textId="4D350ED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7.1.1 </w:t>
            </w:r>
            <w:r w:rsidR="00B80BD4" w:rsidRPr="00BD2B85">
              <w:rPr>
                <w:rFonts w:ascii="Open Sans Light" w:hAnsi="Open Sans Light" w:cs="Open Sans Light"/>
                <w:sz w:val="20"/>
                <w:szCs w:val="20"/>
              </w:rPr>
              <w:t xml:space="preserve">i 7.3.2 </w:t>
            </w:r>
            <w:r w:rsidRPr="00BD2B85">
              <w:rPr>
                <w:rFonts w:ascii="Open Sans Light" w:hAnsi="Open Sans Light" w:cs="Open Sans Light"/>
                <w:sz w:val="20"/>
                <w:szCs w:val="20"/>
              </w:rPr>
              <w:t>SW</w:t>
            </w:r>
            <w:r w:rsidR="00BA1D9B" w:rsidRPr="00BD2B85">
              <w:rPr>
                <w:rFonts w:ascii="Open Sans Light" w:hAnsi="Open Sans Light" w:cs="Open Sans Light"/>
                <w:sz w:val="20"/>
                <w:szCs w:val="20"/>
              </w:rPr>
              <w:t>.</w:t>
            </w:r>
          </w:p>
        </w:tc>
      </w:tr>
      <w:tr w:rsidR="0053377D" w:rsidRPr="004032E4" w14:paraId="30095469" w14:textId="77777777" w:rsidTr="00E95EA7">
        <w:trPr>
          <w:trHeight w:val="719"/>
        </w:trPr>
        <w:tc>
          <w:tcPr>
            <w:tcW w:w="3566" w:type="dxa"/>
          </w:tcPr>
          <w:p w14:paraId="05497FA1" w14:textId="310F23FB"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zrównoważonego rozwoju</w:t>
            </w:r>
          </w:p>
        </w:tc>
        <w:tc>
          <w:tcPr>
            <w:tcW w:w="1132" w:type="dxa"/>
          </w:tcPr>
          <w:p w14:paraId="6FB206FF" w14:textId="3ED68370"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1A2ED73E" w14:textId="07268DE8"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BC357BB" w14:textId="41002E1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7.1.1 SW</w:t>
            </w:r>
            <w:r w:rsidR="00BA1D9B" w:rsidRPr="00BD2B85">
              <w:rPr>
                <w:rFonts w:ascii="Open Sans Light" w:hAnsi="Open Sans Light" w:cs="Open Sans Light"/>
                <w:sz w:val="20"/>
                <w:szCs w:val="20"/>
              </w:rPr>
              <w:t>.</w:t>
            </w:r>
          </w:p>
        </w:tc>
      </w:tr>
      <w:tr w:rsidR="0053377D" w:rsidRPr="004032E4" w14:paraId="1F749DA1" w14:textId="77777777" w:rsidTr="00E95EA7">
        <w:trPr>
          <w:trHeight w:val="719"/>
        </w:trPr>
        <w:tc>
          <w:tcPr>
            <w:tcW w:w="3566" w:type="dxa"/>
          </w:tcPr>
          <w:p w14:paraId="65185BE5" w14:textId="53533CC6" w:rsidR="0053377D" w:rsidRPr="00331805" w:rsidRDefault="004D68AC"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Zgodność z wymogami klimatycznymi, z uwzględnieniem ryzyka powodziowego</w:t>
            </w:r>
          </w:p>
        </w:tc>
        <w:tc>
          <w:tcPr>
            <w:tcW w:w="1132" w:type="dxa"/>
          </w:tcPr>
          <w:p w14:paraId="728A4617" w14:textId="317AF77E"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459FD8D6" w14:textId="4EA08670"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3DAFE1C2" w14:textId="0A0397E9"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w:t>
            </w:r>
            <w:r w:rsidR="004D68AC" w:rsidRPr="00BD2B85">
              <w:rPr>
                <w:rFonts w:ascii="Open Sans Light" w:hAnsi="Open Sans Light" w:cs="Open Sans Light"/>
                <w:sz w:val="20"/>
                <w:szCs w:val="20"/>
              </w:rPr>
              <w:t xml:space="preserve">7.4.1 i </w:t>
            </w:r>
            <w:r w:rsidRPr="00BD2B85">
              <w:rPr>
                <w:rFonts w:ascii="Open Sans Light" w:hAnsi="Open Sans Light" w:cs="Open Sans Light"/>
                <w:sz w:val="20"/>
                <w:szCs w:val="20"/>
              </w:rPr>
              <w:t>7.4.2 SW</w:t>
            </w:r>
            <w:r w:rsidR="00BA1D9B" w:rsidRPr="00BD2B85">
              <w:rPr>
                <w:rFonts w:ascii="Open Sans Light" w:hAnsi="Open Sans Light" w:cs="Open Sans Light"/>
                <w:sz w:val="20"/>
                <w:szCs w:val="20"/>
              </w:rPr>
              <w:t>.</w:t>
            </w:r>
          </w:p>
        </w:tc>
      </w:tr>
      <w:tr w:rsidR="0053377D" w:rsidRPr="004032E4" w14:paraId="0FBFAFF9" w14:textId="77777777" w:rsidTr="00E95EA7">
        <w:trPr>
          <w:trHeight w:val="719"/>
        </w:trPr>
        <w:tc>
          <w:tcPr>
            <w:tcW w:w="3566" w:type="dxa"/>
          </w:tcPr>
          <w:p w14:paraId="48A32447" w14:textId="66997F3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celem środowiskowym gospodarki o obiegu zamkniętym</w:t>
            </w:r>
            <w:r w:rsidR="00F5528A">
              <w:rPr>
                <w:rFonts w:ascii="Open Sans Light" w:hAnsi="Open Sans Light" w:cs="Open Sans Light"/>
                <w:sz w:val="20"/>
                <w:szCs w:val="20"/>
              </w:rPr>
              <w:t xml:space="preserve"> oraz</w:t>
            </w:r>
            <w:r w:rsidRPr="00331805">
              <w:rPr>
                <w:rFonts w:ascii="Open Sans Light" w:hAnsi="Open Sans Light" w:cs="Open Sans Light"/>
                <w:sz w:val="20"/>
                <w:szCs w:val="20"/>
              </w:rPr>
              <w:t xml:space="preserve"> ochrony przyrody </w:t>
            </w:r>
          </w:p>
        </w:tc>
        <w:tc>
          <w:tcPr>
            <w:tcW w:w="1132" w:type="dxa"/>
          </w:tcPr>
          <w:p w14:paraId="35B388CB" w14:textId="653F70BA"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24DF9422" w14:textId="175D74E3"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9CC3BA7" w14:textId="77777777" w:rsidR="0053377D"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7.4.3 SW</w:t>
            </w:r>
            <w:r w:rsidR="00BA1D9B" w:rsidRPr="00BD2B85">
              <w:rPr>
                <w:rFonts w:ascii="Open Sans Light" w:hAnsi="Open Sans Light" w:cs="Open Sans Light"/>
                <w:sz w:val="20"/>
                <w:szCs w:val="20"/>
              </w:rPr>
              <w:t>.</w:t>
            </w:r>
          </w:p>
          <w:p w14:paraId="07AA03F5"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W związku z możliwością otrzymania punktów z tytułu spełnienia Kryterium horyzontalnego rankingującego nr 1 w przypadku, gdy:</w:t>
            </w:r>
          </w:p>
          <w:p w14:paraId="2066817C"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w ramach projektu realizowane są dodatkowe nasadzenia drzew lub drzew i krzewów ponad te wynikające z r</w:t>
            </w:r>
            <w:r>
              <w:rPr>
                <w:rFonts w:ascii="Open Sans Light" w:hAnsi="Open Sans Light" w:cs="Open Sans Light"/>
                <w:sz w:val="20"/>
                <w:szCs w:val="20"/>
              </w:rPr>
              <w:t>ozstrzygnięć administracyjnych należy potwierdzić, że t</w:t>
            </w:r>
            <w:r w:rsidRPr="009A0228">
              <w:rPr>
                <w:rFonts w:ascii="Open Sans Light" w:hAnsi="Open Sans Light" w:cs="Open Sans Light"/>
                <w:sz w:val="20"/>
                <w:szCs w:val="20"/>
              </w:rPr>
              <w:t>rwałość wykonanych nasadzeń wynosi co najmniej 5 lat</w:t>
            </w:r>
            <w:r>
              <w:rPr>
                <w:rFonts w:ascii="Open Sans Light" w:hAnsi="Open Sans Light" w:cs="Open Sans Light"/>
                <w:sz w:val="20"/>
                <w:szCs w:val="20"/>
              </w:rPr>
              <w:t>;</w:t>
            </w:r>
          </w:p>
          <w:p w14:paraId="439394C9" w14:textId="32DA62B0" w:rsidR="0091587F" w:rsidRPr="0033180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 xml:space="preserve">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w:t>
            </w:r>
            <w:r w:rsidRPr="009A0228">
              <w:rPr>
                <w:rFonts w:ascii="Open Sans Light" w:hAnsi="Open Sans Light" w:cs="Open Sans Light"/>
                <w:sz w:val="20"/>
                <w:szCs w:val="20"/>
              </w:rPr>
              <w:lastRenderedPageBreak/>
              <w:t>nie mni</w:t>
            </w:r>
            <w:r>
              <w:rPr>
                <w:rFonts w:ascii="Open Sans Light" w:hAnsi="Open Sans Light" w:cs="Open Sans Light"/>
                <w:sz w:val="20"/>
                <w:szCs w:val="20"/>
              </w:rPr>
              <w:t>ejszym niż ww. “Standard (...)” należy to potwierdzić w treści wniosku w formie oświadczenia.</w:t>
            </w:r>
          </w:p>
        </w:tc>
      </w:tr>
      <w:tr w:rsidR="0053377D" w:rsidRPr="004032E4" w14:paraId="5364DCA3" w14:textId="77777777" w:rsidTr="00E95EA7">
        <w:trPr>
          <w:trHeight w:val="719"/>
        </w:trPr>
        <w:tc>
          <w:tcPr>
            <w:tcW w:w="3566" w:type="dxa"/>
          </w:tcPr>
          <w:p w14:paraId="48CEBF96" w14:textId="7E22CC87"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Zgodność projektu z zasadą „nie czyń poważnych szkód” środowisku tj. </w:t>
            </w:r>
            <w:r w:rsidR="00F5528A">
              <w:rPr>
                <w:rFonts w:ascii="Open Sans Light" w:hAnsi="Open Sans Light" w:cs="Open Sans Light"/>
                <w:sz w:val="20"/>
                <w:szCs w:val="20"/>
              </w:rPr>
              <w:t>„</w:t>
            </w:r>
            <w:r w:rsidRPr="00331805">
              <w:rPr>
                <w:rFonts w:ascii="Open Sans Light" w:hAnsi="Open Sans Light" w:cs="Open Sans Light"/>
                <w:sz w:val="20"/>
                <w:szCs w:val="20"/>
              </w:rPr>
              <w:t>do no significant harm</w:t>
            </w:r>
            <w:r w:rsidR="00F5528A">
              <w:rPr>
                <w:rFonts w:ascii="Open Sans Light" w:hAnsi="Open Sans Light" w:cs="Open Sans Light"/>
                <w:sz w:val="20"/>
                <w:szCs w:val="20"/>
              </w:rPr>
              <w:t>”</w:t>
            </w:r>
            <w:r w:rsidRPr="00331805">
              <w:rPr>
                <w:rFonts w:ascii="Open Sans Light" w:hAnsi="Open Sans Light" w:cs="Open Sans Light"/>
                <w:sz w:val="20"/>
                <w:szCs w:val="20"/>
              </w:rPr>
              <w:t xml:space="preserve"> (DNSH)</w:t>
            </w:r>
          </w:p>
        </w:tc>
        <w:tc>
          <w:tcPr>
            <w:tcW w:w="1132" w:type="dxa"/>
          </w:tcPr>
          <w:p w14:paraId="3E98CB30" w14:textId="6C427D0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035E4F80" w14:textId="77777777"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6B7C749" w14:textId="294A593F"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7.1.2 SW</w:t>
            </w:r>
            <w:r w:rsidR="00BA1D9B" w:rsidRPr="00BD2B85">
              <w:rPr>
                <w:rFonts w:ascii="Open Sans Light" w:hAnsi="Open Sans Light" w:cs="Open Sans Light"/>
                <w:sz w:val="20"/>
                <w:szCs w:val="20"/>
              </w:rPr>
              <w:t>.</w:t>
            </w:r>
          </w:p>
        </w:tc>
      </w:tr>
      <w:tr w:rsidR="0053377D" w:rsidRPr="004032E4" w14:paraId="541491BE" w14:textId="77777777" w:rsidTr="00E95EA7">
        <w:trPr>
          <w:trHeight w:val="719"/>
        </w:trPr>
        <w:tc>
          <w:tcPr>
            <w:tcW w:w="3566" w:type="dxa"/>
          </w:tcPr>
          <w:p w14:paraId="1919BF3E" w14:textId="268FCD6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tcPr>
          <w:p w14:paraId="0BCA72E9" w14:textId="40292C7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170AC830"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70A70FC3" w14:textId="5858C26E" w:rsidR="0053377D"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7.1.3 SW</w:t>
            </w:r>
            <w:r w:rsidR="00BA1D9B" w:rsidRPr="00BD2B85">
              <w:rPr>
                <w:rFonts w:ascii="Open Sans Light" w:hAnsi="Open Sans Light" w:cs="Open Sans Light"/>
                <w:sz w:val="20"/>
                <w:szCs w:val="20"/>
              </w:rPr>
              <w:t>.</w:t>
            </w:r>
          </w:p>
        </w:tc>
      </w:tr>
      <w:tr w:rsidR="00B80BD4" w:rsidRPr="004032E4" w14:paraId="119C9CCA" w14:textId="77777777" w:rsidTr="00E95EA7">
        <w:trPr>
          <w:trHeight w:val="719"/>
        </w:trPr>
        <w:tc>
          <w:tcPr>
            <w:tcW w:w="3566" w:type="dxa"/>
          </w:tcPr>
          <w:p w14:paraId="4C03F480" w14:textId="28D05913"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projekt jest realizowany w wyniku planu lub programu, innego niż FEnIKS?</w:t>
            </w:r>
          </w:p>
        </w:tc>
        <w:tc>
          <w:tcPr>
            <w:tcW w:w="1132" w:type="dxa"/>
          </w:tcPr>
          <w:p w14:paraId="4EC7BC60" w14:textId="7612EDA4"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0B8F70F5"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5F927B9A" w14:textId="75C6BAA8"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Co do zasady wnioski składane w ramach działania FENX.</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1.</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3 powinny wynikać co najmniej z Krajowego Programu Oczyszczania Ścieków Komunalnych – należy zaznaczyć TAK i wpisać stosowną informację w polu opisowym.</w:t>
            </w:r>
          </w:p>
        </w:tc>
      </w:tr>
      <w:tr w:rsidR="00B80BD4" w:rsidRPr="004032E4" w14:paraId="75C1CE9D" w14:textId="77777777" w:rsidTr="00E95EA7">
        <w:trPr>
          <w:trHeight w:val="719"/>
        </w:trPr>
        <w:tc>
          <w:tcPr>
            <w:tcW w:w="3566" w:type="dxa"/>
          </w:tcPr>
          <w:p w14:paraId="6A1D310A" w14:textId="010D0D3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dany plan lub program podlegał strategicznej ocenie oddziaływania na środowisko zgodnie z ustawą ooś?</w:t>
            </w:r>
          </w:p>
        </w:tc>
        <w:tc>
          <w:tcPr>
            <w:tcW w:w="1132" w:type="dxa"/>
          </w:tcPr>
          <w:p w14:paraId="7CEF4A49" w14:textId="63CEF089"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09E50556"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8C939C1" w14:textId="14876D8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Postępowanie w sprawie oceny oddziaływania skutków realizacji niektórych planów i</w:t>
            </w:r>
            <w:r w:rsidR="00BA1D9B">
              <w:rPr>
                <w:rFonts w:ascii="Open Sans Light" w:hAnsi="Open Sans Light" w:cs="Open Sans Light"/>
                <w:sz w:val="20"/>
                <w:szCs w:val="20"/>
              </w:rPr>
              <w:t> </w:t>
            </w:r>
            <w:r w:rsidRPr="00331805">
              <w:rPr>
                <w:rFonts w:ascii="Open Sans Light" w:hAnsi="Open Sans Light" w:cs="Open Sans Light"/>
                <w:sz w:val="20"/>
                <w:szCs w:val="20"/>
              </w:rPr>
              <w:t>programów na środowisko, czyli tzw. strategiczna ocena oddziaływania na środowisko (SOOŚ), uregulowane jest w</w:t>
            </w:r>
            <w:r w:rsidR="00BA1D9B">
              <w:rPr>
                <w:rFonts w:ascii="Open Sans Light" w:hAnsi="Open Sans Light" w:cs="Open Sans Light"/>
                <w:sz w:val="20"/>
                <w:szCs w:val="20"/>
              </w:rPr>
              <w:t> </w:t>
            </w:r>
            <w:r w:rsidRPr="00331805">
              <w:rPr>
                <w:rFonts w:ascii="Open Sans Light" w:hAnsi="Open Sans Light" w:cs="Open Sans Light"/>
                <w:sz w:val="20"/>
                <w:szCs w:val="20"/>
              </w:rPr>
              <w:t>artykule 46 i 47 ustawy ooś.</w:t>
            </w:r>
          </w:p>
          <w:p w14:paraId="0301C3D1" w14:textId="5DF7034D"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7.5.1 SW</w:t>
            </w:r>
            <w:r w:rsidR="00BA1D9B" w:rsidRPr="00BD2B85">
              <w:rPr>
                <w:rFonts w:ascii="Open Sans Light" w:hAnsi="Open Sans Light" w:cs="Open Sans Light"/>
                <w:sz w:val="20"/>
                <w:szCs w:val="20"/>
              </w:rPr>
              <w:t>.</w:t>
            </w:r>
          </w:p>
        </w:tc>
      </w:tr>
      <w:tr w:rsidR="00813A64" w:rsidRPr="004032E4" w14:paraId="2FD92421" w14:textId="77777777" w:rsidTr="00E95EA7">
        <w:trPr>
          <w:trHeight w:val="719"/>
        </w:trPr>
        <w:tc>
          <w:tcPr>
            <w:tcW w:w="3566" w:type="dxa"/>
          </w:tcPr>
          <w:p w14:paraId="60D0F60A" w14:textId="29B1D897"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w ramach projektu realizowane jest przedsięwzięcie lub przedsięwzięcia mogące zawsze znacząco oddziaływać na środowisko (art. 59 ust. 1 pkt 1 ustawy ooś) lub objęte załącznikiem I do dyrektywy 2011/92/WE Parlamentu Europejskiego i Rady?</w:t>
            </w:r>
          </w:p>
        </w:tc>
        <w:tc>
          <w:tcPr>
            <w:tcW w:w="1132" w:type="dxa"/>
          </w:tcPr>
          <w:p w14:paraId="4B7BD990" w14:textId="4A5FEFCA"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5AA88180" w14:textId="77777777" w:rsidR="00813A64" w:rsidRPr="00BD2B85" w:rsidRDefault="00813A6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Zgodnie z Instrukcją we wzorze Załącznika 4</w:t>
            </w:r>
          </w:p>
          <w:p w14:paraId="323D7A67" w14:textId="1A25F626"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przypadku gdy projekt składa się z więcej niż jednego przedsięwzięcia </w:t>
            </w:r>
            <w:r w:rsidR="00C16523" w:rsidRPr="00331805">
              <w:rPr>
                <w:rFonts w:ascii="Open Sans Light" w:hAnsi="Open Sans Light" w:cs="Open Sans Light"/>
                <w:sz w:val="20"/>
                <w:szCs w:val="20"/>
              </w:rPr>
              <w:t>mogącego zawsze znacząco oddziaływać na środowisko i/lub objętego załącznikiem I do dyrektywy 2011/92/WE</w:t>
            </w:r>
            <w:r w:rsidRPr="00331805">
              <w:rPr>
                <w:rFonts w:ascii="Open Sans Light" w:hAnsi="Open Sans Light" w:cs="Open Sans Light"/>
                <w:sz w:val="20"/>
                <w:szCs w:val="20"/>
              </w:rPr>
              <w:t xml:space="preserve"> </w:t>
            </w:r>
            <w:r w:rsidRPr="00834ED9">
              <w:rPr>
                <w:rFonts w:ascii="Open Sans Light" w:hAnsi="Open Sans Light" w:cs="Open Sans Light"/>
                <w:b/>
                <w:sz w:val="20"/>
                <w:szCs w:val="20"/>
              </w:rPr>
              <w:t>należy powielić ten pkt (9) – odrębnie dla każdego przedsięwzięcia</w:t>
            </w:r>
            <w:r w:rsidRPr="00331805">
              <w:rPr>
                <w:rFonts w:ascii="Open Sans Light" w:hAnsi="Open Sans Light" w:cs="Open Sans Light"/>
                <w:sz w:val="20"/>
                <w:szCs w:val="20"/>
              </w:rPr>
              <w:t>, aby zachować czytelność przedstawianych informacji.</w:t>
            </w:r>
          </w:p>
          <w:p w14:paraId="3D60C5D4" w14:textId="17DCF93B" w:rsidR="00C16523" w:rsidRPr="00BD2B85" w:rsidRDefault="00C16523"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Informacje powinny być zgodne z </w:t>
            </w:r>
            <w:r w:rsidRPr="00BD2B85">
              <w:rPr>
                <w:rFonts w:ascii="Open Sans Light" w:hAnsi="Open Sans Light" w:cs="Open Sans Light"/>
                <w:sz w:val="20"/>
                <w:szCs w:val="20"/>
              </w:rPr>
              <w:t>pkt 7.2. SW.</w:t>
            </w:r>
          </w:p>
          <w:p w14:paraId="695653C9" w14:textId="706C0913" w:rsidR="00C16523" w:rsidRPr="00331805" w:rsidRDefault="00C16523"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518760B0" w14:textId="77777777" w:rsidTr="00E95EA7">
        <w:trPr>
          <w:trHeight w:val="719"/>
        </w:trPr>
        <w:tc>
          <w:tcPr>
            <w:tcW w:w="3566" w:type="dxa"/>
          </w:tcPr>
          <w:p w14:paraId="46AD8587" w14:textId="5BF8E98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Czy w ramach projektu realizowane jest przedsięwzięcie lub przedsięwzięcia mogące potencjalnie znacząco oddziaływać na środowisko i/lub objęte załącznikiem II do dyrektywy 2011/92/WE Parlamentu Europejskiego i Rady</w:t>
            </w:r>
          </w:p>
        </w:tc>
        <w:tc>
          <w:tcPr>
            <w:tcW w:w="1132" w:type="dxa"/>
          </w:tcPr>
          <w:p w14:paraId="09E85E18" w14:textId="402D640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tcPr>
          <w:p w14:paraId="4EE61077" w14:textId="77777777" w:rsidR="00C16523" w:rsidRPr="001415A1" w:rsidRDefault="00C16523"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0A1F8496" w14:textId="4404735B"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1415A1">
              <w:rPr>
                <w:rFonts w:ascii="Open Sans Light" w:hAnsi="Open Sans Light" w:cs="Open Sans Light"/>
                <w:b/>
                <w:sz w:val="20"/>
                <w:szCs w:val="20"/>
              </w:rPr>
              <w:t>należy powielić ten pkt (10) – odrębnie dla każdego przedsięwzięcia</w:t>
            </w:r>
            <w:r w:rsidRPr="001415A1">
              <w:rPr>
                <w:rFonts w:ascii="Open Sans Light" w:hAnsi="Open Sans Light" w:cs="Open Sans Light"/>
                <w:sz w:val="20"/>
                <w:szCs w:val="20"/>
              </w:rPr>
              <w:t>, aby zachować czytelność przedstawianych informacji.</w:t>
            </w:r>
          </w:p>
          <w:p w14:paraId="79CA3BA7" w14:textId="166ABCE2" w:rsidR="00C16523" w:rsidRPr="00BD2B85"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326E6E39" w14:textId="762E15D4" w:rsidR="00C16523" w:rsidRPr="001415A1" w:rsidRDefault="00C16523" w:rsidP="000212C7">
            <w:pPr>
              <w:spacing w:after="120" w:line="276" w:lineRule="auto"/>
              <w:rPr>
                <w:rFonts w:ascii="Open Sans Light" w:hAnsi="Open Sans Light" w:cs="Open Sans Light"/>
                <w:i/>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7C491134" w14:textId="77777777" w:rsidTr="00E95EA7">
        <w:trPr>
          <w:trHeight w:val="719"/>
        </w:trPr>
        <w:tc>
          <w:tcPr>
            <w:tcW w:w="3566" w:type="dxa"/>
          </w:tcPr>
          <w:p w14:paraId="74E08863" w14:textId="2DFD1FBB"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(umowy o roboty budowlane i kontrakty Buduj, Zaprojektuj Buduj itp.)</w:t>
            </w:r>
          </w:p>
        </w:tc>
        <w:tc>
          <w:tcPr>
            <w:tcW w:w="1132" w:type="dxa"/>
          </w:tcPr>
          <w:p w14:paraId="64DD30C1" w14:textId="5A0ECA55"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185686EC"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4A44072" w14:textId="77777777" w:rsidR="00C16523" w:rsidRPr="001415A1" w:rsidRDefault="00C16523" w:rsidP="000212C7">
            <w:pPr>
              <w:spacing w:after="120" w:line="276" w:lineRule="auto"/>
              <w:rPr>
                <w:rFonts w:ascii="Open Sans Light" w:hAnsi="Open Sans Light" w:cs="Open Sans Light"/>
                <w:i/>
                <w:sz w:val="20"/>
                <w:szCs w:val="20"/>
              </w:rPr>
            </w:pPr>
          </w:p>
        </w:tc>
      </w:tr>
      <w:tr w:rsidR="005E19AB" w:rsidRPr="004032E4" w14:paraId="12085862" w14:textId="77777777" w:rsidTr="00E95EA7">
        <w:trPr>
          <w:trHeight w:val="719"/>
        </w:trPr>
        <w:tc>
          <w:tcPr>
            <w:tcW w:w="3566" w:type="dxa"/>
          </w:tcPr>
          <w:p w14:paraId="6412FCB9" w14:textId="3260BC50"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(decyzje administracyjne)</w:t>
            </w:r>
          </w:p>
        </w:tc>
        <w:tc>
          <w:tcPr>
            <w:tcW w:w="1132" w:type="dxa"/>
          </w:tcPr>
          <w:p w14:paraId="47762C02" w14:textId="30318D4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0A7F019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B832AA9" w14:textId="5D360D06" w:rsidR="005E19AB" w:rsidRPr="001415A1" w:rsidRDefault="009B2D67"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danymi zawartymi </w:t>
            </w:r>
            <w:r w:rsidRPr="00BD2B85">
              <w:rPr>
                <w:rFonts w:ascii="Open Sans Light" w:hAnsi="Open Sans Light" w:cs="Open Sans Light"/>
                <w:sz w:val="20"/>
                <w:szCs w:val="20"/>
              </w:rPr>
              <w:t xml:space="preserve">w Załączniku 8 </w:t>
            </w:r>
            <w:r w:rsidRPr="00BD2B85">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BD2B85">
              <w:rPr>
                <w:rFonts w:ascii="Open Sans Light" w:hAnsi="Open Sans Light" w:cs="Open Sans Light"/>
                <w:i/>
                <w:sz w:val="20"/>
                <w:szCs w:val="20"/>
              </w:rPr>
              <w:t>.</w:t>
            </w:r>
          </w:p>
        </w:tc>
      </w:tr>
      <w:tr w:rsidR="005E19AB" w:rsidRPr="004032E4" w14:paraId="1D166BC5" w14:textId="77777777" w:rsidTr="00E95EA7">
        <w:trPr>
          <w:trHeight w:val="719"/>
        </w:trPr>
        <w:tc>
          <w:tcPr>
            <w:tcW w:w="3566" w:type="dxa"/>
          </w:tcPr>
          <w:p w14:paraId="16F80B8A" w14:textId="3B6240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może samodzielnie lub w połączeniu z innymi projektami znacząco negatywnie wpłynąć na obszary, które są lub mają być objęte siecią Natura 2000</w:t>
            </w:r>
            <w:r w:rsidR="00F5528A">
              <w:rPr>
                <w:rFonts w:ascii="Open Sans Light" w:hAnsi="Open Sans Light" w:cs="Open Sans Light"/>
                <w:sz w:val="20"/>
                <w:szCs w:val="20"/>
              </w:rPr>
              <w:t>?</w:t>
            </w:r>
          </w:p>
        </w:tc>
        <w:tc>
          <w:tcPr>
            <w:tcW w:w="1132" w:type="dxa"/>
          </w:tcPr>
          <w:p w14:paraId="44DF688D" w14:textId="4F2C37B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tcPr>
          <w:p w14:paraId="34C8693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49BAC4A3" w14:textId="6DDD30FB"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tym polu należy zawrzeć podsumowanie informacji zawartych w </w:t>
            </w:r>
            <w:r w:rsidRPr="0035545F">
              <w:rPr>
                <w:rFonts w:ascii="Open Sans Light" w:hAnsi="Open Sans Light" w:cs="Open Sans Light"/>
                <w:sz w:val="20"/>
                <w:szCs w:val="20"/>
              </w:rPr>
              <w:t>pkt 7.2.3 SW</w:t>
            </w:r>
            <w:r w:rsidR="00522D59">
              <w:rPr>
                <w:rFonts w:ascii="Open Sans Light" w:hAnsi="Open Sans Light" w:cs="Open Sans Light"/>
                <w:sz w:val="20"/>
                <w:szCs w:val="20"/>
              </w:rPr>
              <w:t>.</w:t>
            </w:r>
          </w:p>
        </w:tc>
      </w:tr>
      <w:tr w:rsidR="005E19AB" w:rsidRPr="004032E4" w14:paraId="4F4E1168" w14:textId="77777777" w:rsidTr="00E95EA7">
        <w:trPr>
          <w:trHeight w:val="719"/>
        </w:trPr>
        <w:tc>
          <w:tcPr>
            <w:tcW w:w="3566" w:type="dxa"/>
          </w:tcPr>
          <w:p w14:paraId="67514908" w14:textId="09B3DE1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Czy projekt obejmuje nowe zmiany charakterystyki fizycznej części wód powierzchniowych lub zmiany poziomu części wód podziemnych, które pogarszają stan jednolitej części wód lub uniemożliwiają </w:t>
            </w:r>
            <w:r w:rsidRPr="001415A1">
              <w:rPr>
                <w:rFonts w:ascii="Open Sans Light" w:hAnsi="Open Sans Light" w:cs="Open Sans Light"/>
                <w:sz w:val="20"/>
                <w:szCs w:val="20"/>
              </w:rPr>
              <w:lastRenderedPageBreak/>
              <w:t>osiągnięcie dobrego stanu wód/potencjału?</w:t>
            </w:r>
          </w:p>
        </w:tc>
        <w:tc>
          <w:tcPr>
            <w:tcW w:w="1132" w:type="dxa"/>
          </w:tcPr>
          <w:p w14:paraId="346BA06F" w14:textId="583C8D6D"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Zmienna logiczna i pole tekstowe</w:t>
            </w:r>
          </w:p>
        </w:tc>
        <w:tc>
          <w:tcPr>
            <w:tcW w:w="4364" w:type="dxa"/>
          </w:tcPr>
          <w:p w14:paraId="55836466"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27395060" w14:textId="68AC4A5C"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7.3.1 SW.</w:t>
            </w:r>
          </w:p>
          <w:p w14:paraId="1FF684B7" w14:textId="77777777" w:rsidR="005E19AB" w:rsidRPr="001415A1" w:rsidRDefault="005E19AB" w:rsidP="000212C7">
            <w:pPr>
              <w:spacing w:after="120" w:line="276" w:lineRule="auto"/>
              <w:rPr>
                <w:rFonts w:ascii="Open Sans Light" w:hAnsi="Open Sans Light" w:cs="Open Sans Light"/>
                <w:sz w:val="20"/>
                <w:szCs w:val="20"/>
              </w:rPr>
            </w:pPr>
          </w:p>
        </w:tc>
      </w:tr>
      <w:tr w:rsidR="005E19AB" w:rsidRPr="004032E4" w14:paraId="11540703" w14:textId="77777777" w:rsidTr="00E95EA7">
        <w:trPr>
          <w:trHeight w:val="719"/>
        </w:trPr>
        <w:tc>
          <w:tcPr>
            <w:tcW w:w="3566" w:type="dxa"/>
          </w:tcPr>
          <w:p w14:paraId="2E12C0A8" w14:textId="4352F26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tcPr>
          <w:p w14:paraId="2075C41A" w14:textId="3A72E5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699FCCBE"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327E893D" w14:textId="5E57554A"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7.3.2 SW.</w:t>
            </w:r>
          </w:p>
          <w:p w14:paraId="60F0CF78" w14:textId="77777777" w:rsidR="005E19AB" w:rsidRPr="001415A1" w:rsidRDefault="005E19AB" w:rsidP="000212C7">
            <w:pPr>
              <w:spacing w:after="120" w:line="276" w:lineRule="auto"/>
              <w:rPr>
                <w:rFonts w:ascii="Open Sans Light" w:hAnsi="Open Sans Light" w:cs="Open Sans Light"/>
                <w:i/>
                <w:sz w:val="20"/>
                <w:szCs w:val="20"/>
              </w:rPr>
            </w:pPr>
          </w:p>
        </w:tc>
      </w:tr>
      <w:tr w:rsidR="005E19AB" w:rsidRPr="004032E4" w14:paraId="0E7FD52B" w14:textId="77777777" w:rsidTr="00E95EA7">
        <w:trPr>
          <w:trHeight w:val="719"/>
        </w:trPr>
        <w:tc>
          <w:tcPr>
            <w:tcW w:w="3566" w:type="dxa"/>
          </w:tcPr>
          <w:p w14:paraId="5343DB79" w14:textId="2A82D07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Stosowanie dyrektywy Rady 91/271/EWG („dyrektywy dotyczącej oczyszczania ścieków komunalnych”) – projekty w sektorze usług zbiorowego zaopatrzenia w wodę i zbiorowe odprowadzanie ścieków komunalnych</w:t>
            </w:r>
          </w:p>
        </w:tc>
        <w:tc>
          <w:tcPr>
            <w:tcW w:w="1132" w:type="dxa"/>
          </w:tcPr>
          <w:p w14:paraId="6D478805" w14:textId="1518557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31E2D332" w14:textId="77777777" w:rsidR="007B557E" w:rsidRPr="001415A1" w:rsidRDefault="007B557E"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6C3A2A90" w14:textId="59DB236B" w:rsidR="005E19AB" w:rsidRPr="001415A1" w:rsidRDefault="00E6273B" w:rsidP="000212C7">
            <w:pPr>
              <w:spacing w:after="120" w:line="276" w:lineRule="auto"/>
              <w:rPr>
                <w:rFonts w:ascii="Open Sans Light" w:hAnsi="Open Sans Light" w:cs="Open Sans Light"/>
                <w:i/>
                <w:sz w:val="20"/>
                <w:szCs w:val="20"/>
              </w:rPr>
            </w:pPr>
            <w:r w:rsidRPr="001415A1">
              <w:rPr>
                <w:rFonts w:ascii="Open Sans Light" w:hAnsi="Open Sans Light" w:cs="Open Sans Light"/>
                <w:sz w:val="20"/>
                <w:szCs w:val="20"/>
              </w:rPr>
              <w:t>Informacje powinny być zgodne z danymi w</w:t>
            </w:r>
            <w:r w:rsidR="00522D59">
              <w:rPr>
                <w:rFonts w:ascii="Open Sans Light" w:hAnsi="Open Sans Light" w:cs="Open Sans Light"/>
                <w:sz w:val="20"/>
                <w:szCs w:val="20"/>
              </w:rPr>
              <w:t> </w:t>
            </w:r>
            <w:r w:rsidRPr="001415A1">
              <w:rPr>
                <w:rFonts w:ascii="Open Sans Light" w:hAnsi="Open Sans Light" w:cs="Open Sans Light"/>
                <w:sz w:val="20"/>
                <w:szCs w:val="20"/>
              </w:rPr>
              <w:t>Załączniku</w:t>
            </w:r>
            <w:r w:rsidR="007B557E" w:rsidRPr="001415A1">
              <w:rPr>
                <w:rFonts w:ascii="Open Sans Light" w:hAnsi="Open Sans Light" w:cs="Open Sans Light"/>
                <w:sz w:val="20"/>
                <w:szCs w:val="20"/>
              </w:rPr>
              <w:t xml:space="preserve"> </w:t>
            </w:r>
            <w:r w:rsidR="007B557E" w:rsidRPr="0035545F">
              <w:rPr>
                <w:rFonts w:ascii="Open Sans Light" w:hAnsi="Open Sans Light" w:cs="Open Sans Light"/>
                <w:sz w:val="20"/>
                <w:szCs w:val="20"/>
              </w:rPr>
              <w:t>6.1.</w:t>
            </w:r>
            <w:r w:rsidRPr="0035545F">
              <w:rPr>
                <w:rFonts w:ascii="Open Sans Light" w:hAnsi="Open Sans Light" w:cs="Open Sans Light"/>
                <w:sz w:val="20"/>
                <w:szCs w:val="20"/>
              </w:rPr>
              <w:t xml:space="preserve"> </w:t>
            </w:r>
            <w:r w:rsidRPr="0035545F">
              <w:rPr>
                <w:rFonts w:ascii="Open Sans Light" w:hAnsi="Open Sans Light" w:cs="Open Sans Light"/>
                <w:i/>
                <w:sz w:val="20"/>
                <w:szCs w:val="20"/>
              </w:rPr>
              <w:t>Tabela dotycząca zgodności z</w:t>
            </w:r>
            <w:r w:rsidR="00522D59" w:rsidRPr="0035545F">
              <w:rPr>
                <w:rFonts w:ascii="Open Sans Light" w:hAnsi="Open Sans Light" w:cs="Open Sans Light"/>
                <w:i/>
                <w:sz w:val="20"/>
                <w:szCs w:val="20"/>
              </w:rPr>
              <w:t> </w:t>
            </w:r>
            <w:r w:rsidRPr="0035545F">
              <w:rPr>
                <w:rFonts w:ascii="Open Sans Light" w:hAnsi="Open Sans Light" w:cs="Open Sans Light"/>
                <w:i/>
                <w:sz w:val="20"/>
                <w:szCs w:val="20"/>
              </w:rPr>
              <w:t>dyrektywą ściekową</w:t>
            </w:r>
            <w:r w:rsidR="00522D59" w:rsidRPr="0035545F">
              <w:rPr>
                <w:rFonts w:ascii="Open Sans Light" w:hAnsi="Open Sans Light" w:cs="Open Sans Light"/>
                <w:i/>
                <w:sz w:val="20"/>
                <w:szCs w:val="20"/>
              </w:rPr>
              <w:t>.</w:t>
            </w:r>
          </w:p>
        </w:tc>
      </w:tr>
    </w:tbl>
    <w:p w14:paraId="4588CFA3" w14:textId="13FABFE1"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31" w:name="_Toc187330154"/>
      <w:r w:rsidRPr="001415A1">
        <w:rPr>
          <w:rFonts w:ascii="Open Sans Light" w:hAnsi="Open Sans Light"/>
        </w:rPr>
        <w:t>Załącznik 4.1 - Deklaracja organu odpowiedzialnego za monitorowanie obszarów Natura 2000</w:t>
      </w:r>
      <w:bookmarkEnd w:id="31"/>
      <w:r w:rsidRPr="001415A1">
        <w:rPr>
          <w:rFonts w:ascii="Open Sans Light" w:hAnsi="Open Sans Light"/>
        </w:rPr>
        <w:t xml:space="preserve"> </w:t>
      </w:r>
    </w:p>
    <w:p w14:paraId="159FD69C" w14:textId="14A64380" w:rsidR="006D1D69" w:rsidRPr="001415A1" w:rsidRDefault="00226BC2" w:rsidP="000212C7">
      <w:pPr>
        <w:spacing w:after="120" w:line="276" w:lineRule="auto"/>
        <w:ind w:firstLine="357"/>
        <w:rPr>
          <w:rFonts w:ascii="Open Sans Light" w:hAnsi="Open Sans Light"/>
        </w:rPr>
      </w:pPr>
      <w:r w:rsidRPr="001415A1">
        <w:rPr>
          <w:rFonts w:ascii="Open Sans Light" w:hAnsi="Open Sans Light"/>
        </w:rPr>
        <w:t>Wzór Załącznika 4.1 stanowi przykład informacji wymaganych w deklaracji.</w:t>
      </w:r>
    </w:p>
    <w:p w14:paraId="2712A3B1" w14:textId="26CEE582"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32" w:name="_Toc187330155"/>
      <w:r w:rsidRPr="001415A1">
        <w:rPr>
          <w:rFonts w:ascii="Open Sans Light" w:hAnsi="Open Sans Light"/>
        </w:rPr>
        <w:t xml:space="preserve">Załącznik 4.2 - </w:t>
      </w:r>
      <w:r w:rsidR="00E2570E">
        <w:rPr>
          <w:rFonts w:ascii="Open Sans Light" w:hAnsi="Open Sans Light"/>
        </w:rPr>
        <w:t>Informacja</w:t>
      </w:r>
      <w:r w:rsidR="00E2570E" w:rsidRPr="001415A1">
        <w:rPr>
          <w:rFonts w:ascii="Open Sans Light" w:hAnsi="Open Sans Light"/>
        </w:rPr>
        <w:t xml:space="preserve"> </w:t>
      </w:r>
      <w:r w:rsidRPr="001415A1">
        <w:rPr>
          <w:rFonts w:ascii="Open Sans Light" w:hAnsi="Open Sans Light"/>
        </w:rPr>
        <w:t>właściwego organu odpowiedzialnego za gospodarkę wodną</w:t>
      </w:r>
      <w:bookmarkEnd w:id="32"/>
      <w:r w:rsidRPr="001415A1">
        <w:rPr>
          <w:rFonts w:ascii="Open Sans Light" w:hAnsi="Open Sans Light"/>
        </w:rPr>
        <w:t xml:space="preserve"> </w:t>
      </w:r>
    </w:p>
    <w:p w14:paraId="0A107AFF" w14:textId="2FA2B3D9" w:rsidR="00226BC2" w:rsidRPr="001415A1" w:rsidRDefault="00226BC2" w:rsidP="000212C7">
      <w:pPr>
        <w:spacing w:after="120" w:line="276" w:lineRule="auto"/>
        <w:ind w:firstLine="357"/>
        <w:rPr>
          <w:rFonts w:ascii="Open Sans Light" w:hAnsi="Open Sans Light"/>
        </w:rPr>
      </w:pPr>
      <w:r w:rsidRPr="001415A1">
        <w:rPr>
          <w:rFonts w:ascii="Open Sans Light" w:hAnsi="Open Sans Light"/>
        </w:rPr>
        <w:t xml:space="preserve">Wzór Załącznika 4.2 stanowi przykład informacji wymaganych w </w:t>
      </w:r>
      <w:r w:rsidR="00E2570E">
        <w:rPr>
          <w:rFonts w:ascii="Open Sans Light" w:hAnsi="Open Sans Light"/>
        </w:rPr>
        <w:t>informacji</w:t>
      </w:r>
      <w:r w:rsidRPr="001415A1">
        <w:rPr>
          <w:rFonts w:ascii="Open Sans Light" w:hAnsi="Open Sans Light"/>
        </w:rPr>
        <w:t>.</w:t>
      </w:r>
    </w:p>
    <w:p w14:paraId="4079BB4B" w14:textId="49783C7F" w:rsidR="00AD511B" w:rsidRPr="00331805" w:rsidRDefault="00F511C9" w:rsidP="000212C7">
      <w:pPr>
        <w:pStyle w:val="Nagwek3"/>
        <w:numPr>
          <w:ilvl w:val="2"/>
          <w:numId w:val="3"/>
        </w:numPr>
        <w:spacing w:before="240" w:after="120" w:line="276" w:lineRule="auto"/>
        <w:ind w:left="1077"/>
        <w:rPr>
          <w:rFonts w:ascii="Open Sans Light" w:hAnsi="Open Sans Light"/>
        </w:rPr>
      </w:pPr>
      <w:bookmarkStart w:id="33" w:name="_Toc187330156"/>
      <w:r w:rsidRPr="001415A1">
        <w:rPr>
          <w:rFonts w:ascii="Open Sans Light" w:hAnsi="Open Sans Light"/>
        </w:rPr>
        <w:t>Załącznik 4.3 – Wykaz decyzji o uwarunkowaniach środowiskowych wraz z</w:t>
      </w:r>
      <w:r w:rsidR="00522D59">
        <w:rPr>
          <w:rFonts w:ascii="Open Sans Light" w:hAnsi="Open Sans Light"/>
        </w:rPr>
        <w:t> </w:t>
      </w:r>
      <w:r w:rsidRPr="00331805">
        <w:rPr>
          <w:rFonts w:ascii="Open Sans Light" w:hAnsi="Open Sans Light"/>
        </w:rPr>
        <w:t>potwierdzeniem ich zgodności z zakresem projektu</w:t>
      </w:r>
      <w:bookmarkEnd w:id="33"/>
    </w:p>
    <w:p w14:paraId="6AF7F03E" w14:textId="782F13E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 xml:space="preserve">Załącznik 4.3 należy wypełnić zgodnie ze wskazówkami zawartymi we wzorze załącznika. </w:t>
      </w:r>
    </w:p>
    <w:p w14:paraId="63AEED38" w14:textId="0ADD8773" w:rsidR="00F511C9" w:rsidRPr="00331805" w:rsidRDefault="006D1D69" w:rsidP="000212C7">
      <w:pPr>
        <w:pStyle w:val="Nagwek3"/>
        <w:numPr>
          <w:ilvl w:val="2"/>
          <w:numId w:val="3"/>
        </w:numPr>
        <w:spacing w:before="240" w:after="120" w:line="276" w:lineRule="auto"/>
        <w:ind w:left="1077"/>
        <w:rPr>
          <w:rFonts w:ascii="Open Sans Light" w:hAnsi="Open Sans Light"/>
        </w:rPr>
      </w:pPr>
      <w:bookmarkStart w:id="34" w:name="_Toc187330157"/>
      <w:r w:rsidRPr="00331805">
        <w:rPr>
          <w:rFonts w:ascii="Open Sans Light" w:hAnsi="Open Sans Light"/>
        </w:rPr>
        <w:t>Załącznik 4.4 – Dokumenty opisane w pkt 9 oraz pkt 10 Załącznika 4</w:t>
      </w:r>
      <w:bookmarkEnd w:id="34"/>
      <w:r w:rsidRPr="00331805">
        <w:rPr>
          <w:rFonts w:ascii="Open Sans Light" w:hAnsi="Open Sans Light"/>
        </w:rPr>
        <w:t xml:space="preserve"> </w:t>
      </w:r>
    </w:p>
    <w:p w14:paraId="604D665F" w14:textId="1A61AAA1" w:rsidR="006D1D69" w:rsidRDefault="0003235C" w:rsidP="000212C7">
      <w:pPr>
        <w:spacing w:after="120" w:line="276" w:lineRule="auto"/>
        <w:ind w:left="360"/>
        <w:rPr>
          <w:rFonts w:ascii="Open Sans Light" w:hAnsi="Open Sans Light"/>
        </w:rPr>
      </w:pPr>
      <w:r w:rsidRPr="00331805">
        <w:rPr>
          <w:rFonts w:ascii="Open Sans Light" w:hAnsi="Open Sans Light"/>
        </w:rPr>
        <w:t>Należy załączyć skany dokumentów wymienionych w pkt 9 oraz 10 Załącznika 4</w:t>
      </w:r>
      <w:r w:rsidR="00FA351B">
        <w:rPr>
          <w:rFonts w:ascii="Open Sans Light" w:hAnsi="Open Sans Light"/>
        </w:rPr>
        <w:t xml:space="preserve"> (jeśli dotyczy</w:t>
      </w:r>
      <w:r w:rsidR="00D445DA">
        <w:rPr>
          <w:rFonts w:ascii="Open Sans Light" w:hAnsi="Open Sans Light"/>
        </w:rPr>
        <w:t>, tzn.</w:t>
      </w:r>
      <w:r w:rsidR="00D445DA" w:rsidRPr="00D445DA">
        <w:rPr>
          <w:rFonts w:ascii="Open Sans Light" w:hAnsi="Open Sans Light" w:cs="Open Sans Light"/>
          <w:sz w:val="20"/>
          <w:szCs w:val="20"/>
        </w:rPr>
        <w:t xml:space="preserve"> </w:t>
      </w:r>
      <w:r w:rsidR="00D445DA" w:rsidRPr="00D445DA">
        <w:rPr>
          <w:rFonts w:ascii="Open Sans Light" w:hAnsi="Open Sans Light"/>
        </w:rPr>
        <w:t>o ile przeprowadzono ocenę oddziaływania na środowisko</w:t>
      </w:r>
      <w:r w:rsidR="00FA351B">
        <w:rPr>
          <w:rFonts w:ascii="Open Sans Light" w:hAnsi="Open Sans Light"/>
        </w:rPr>
        <w:t>)</w:t>
      </w:r>
      <w:r w:rsidRPr="00331805">
        <w:rPr>
          <w:rFonts w:ascii="Open Sans Light" w:hAnsi="Open Sans Light"/>
        </w:rPr>
        <w:t>.</w:t>
      </w:r>
    </w:p>
    <w:p w14:paraId="4C8DFCA5" w14:textId="403F43EF" w:rsidR="005013DE" w:rsidRDefault="004D68AC" w:rsidP="000212C7">
      <w:pPr>
        <w:pStyle w:val="Nagwek3"/>
        <w:numPr>
          <w:ilvl w:val="2"/>
          <w:numId w:val="3"/>
        </w:numPr>
        <w:spacing w:before="240" w:after="120" w:line="276" w:lineRule="auto"/>
        <w:ind w:left="1077"/>
        <w:rPr>
          <w:rFonts w:ascii="Open Sans Light" w:hAnsi="Open Sans Light"/>
        </w:rPr>
      </w:pPr>
      <w:bookmarkStart w:id="35" w:name="_Toc187330158"/>
      <w:r>
        <w:rPr>
          <w:rFonts w:ascii="Open Sans Light" w:hAnsi="Open Sans Light"/>
        </w:rPr>
        <w:t>Załącznik 4.5 – Wykaz dokumentów gromadzonych w celu potwierdzenia spełnienia zasady DNSH w całym cyklu życia projektu</w:t>
      </w:r>
      <w:bookmarkEnd w:id="35"/>
    </w:p>
    <w:p w14:paraId="561E0389" w14:textId="601263AE" w:rsidR="00B92802" w:rsidRDefault="00B92802" w:rsidP="000212C7">
      <w:pPr>
        <w:spacing w:after="120" w:line="276" w:lineRule="auto"/>
        <w:ind w:left="360"/>
        <w:rPr>
          <w:rFonts w:ascii="Open Sans Light" w:hAnsi="Open Sans Light"/>
        </w:rPr>
      </w:pPr>
      <w:r w:rsidRPr="00B92802">
        <w:rPr>
          <w:rFonts w:ascii="Open Sans Light" w:hAnsi="Open Sans Light"/>
        </w:rPr>
        <w:t>Wykaz może też zawierać odniesienia do elektronicznej bazy danych zawierającej informacje, dane oraz dokumentację potwierdzającą zgodność z zasadą DNSH</w:t>
      </w:r>
      <w:r w:rsidR="00361295">
        <w:rPr>
          <w:rFonts w:ascii="Open Sans Light" w:hAnsi="Open Sans Light"/>
        </w:rPr>
        <w:t>.</w:t>
      </w:r>
    </w:p>
    <w:p w14:paraId="7FEAFAE0" w14:textId="369531CA"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36" w:name="_Toc183527647"/>
      <w:bookmarkStart w:id="37" w:name="_Toc183527648"/>
      <w:bookmarkStart w:id="38" w:name="_Toc165282592"/>
      <w:bookmarkStart w:id="39" w:name="_Toc165288219"/>
      <w:bookmarkStart w:id="40" w:name="_Toc165288910"/>
      <w:bookmarkStart w:id="41" w:name="_Toc165288966"/>
      <w:bookmarkStart w:id="42" w:name="_Toc165289070"/>
      <w:bookmarkStart w:id="43" w:name="_Toc165289275"/>
      <w:bookmarkStart w:id="44" w:name="_Toc187330159"/>
      <w:bookmarkEnd w:id="36"/>
      <w:bookmarkEnd w:id="37"/>
      <w:bookmarkEnd w:id="38"/>
      <w:bookmarkEnd w:id="39"/>
      <w:bookmarkEnd w:id="40"/>
      <w:bookmarkEnd w:id="41"/>
      <w:bookmarkEnd w:id="42"/>
      <w:bookmarkEnd w:id="43"/>
      <w:r w:rsidRPr="00331805">
        <w:rPr>
          <w:rFonts w:ascii="Open Sans Light" w:hAnsi="Open Sans Light"/>
        </w:rPr>
        <w:lastRenderedPageBreak/>
        <w:t>Załącznik 5 – Działania informacyjno-promocyjne</w:t>
      </w:r>
      <w:bookmarkEnd w:id="44"/>
    </w:p>
    <w:p w14:paraId="4221BC8C" w14:textId="110DD19C" w:rsidR="00CD4F32" w:rsidRPr="00331805" w:rsidRDefault="00CD4F32" w:rsidP="000212C7">
      <w:pPr>
        <w:spacing w:after="120" w:line="276" w:lineRule="auto"/>
        <w:ind w:firstLine="360"/>
        <w:rPr>
          <w:rFonts w:ascii="Open Sans Light" w:hAnsi="Open Sans Light"/>
        </w:rPr>
      </w:pPr>
      <w:r w:rsidRPr="00331805">
        <w:rPr>
          <w:rFonts w:ascii="Open Sans Light" w:hAnsi="Open Sans Light"/>
        </w:rPr>
        <w:t xml:space="preserve">Załącznik 5 należy wypełnić zgodnie ze wskazówkami zawartymi we wzorze załącznika. </w:t>
      </w:r>
    </w:p>
    <w:p w14:paraId="43682530" w14:textId="43D71655" w:rsidR="006D1D69" w:rsidRPr="001415A1" w:rsidRDefault="006D1D69" w:rsidP="000212C7">
      <w:pPr>
        <w:pStyle w:val="Nagwek2"/>
        <w:numPr>
          <w:ilvl w:val="1"/>
          <w:numId w:val="3"/>
        </w:numPr>
        <w:spacing w:before="240" w:after="120" w:line="276" w:lineRule="auto"/>
        <w:ind w:left="1077"/>
        <w:rPr>
          <w:rFonts w:ascii="Open Sans Light" w:hAnsi="Open Sans Light"/>
        </w:rPr>
      </w:pPr>
      <w:bookmarkStart w:id="45" w:name="_Toc187330160"/>
      <w:r w:rsidRPr="00331805">
        <w:rPr>
          <w:rFonts w:ascii="Open Sans Light" w:hAnsi="Open Sans Light"/>
        </w:rPr>
        <w:t>Załącznik 6 - Analiza zgodności aglomeracji z</w:t>
      </w:r>
      <w:r w:rsidR="00522D59">
        <w:rPr>
          <w:rFonts w:ascii="Open Sans Light" w:hAnsi="Open Sans Light"/>
        </w:rPr>
        <w:t> </w:t>
      </w:r>
      <w:r w:rsidRPr="001415A1">
        <w:rPr>
          <w:rFonts w:ascii="Open Sans Light" w:hAnsi="Open Sans Light"/>
        </w:rPr>
        <w:t>Dyrektywą nr 91/271/EWG</w:t>
      </w:r>
      <w:bookmarkEnd w:id="45"/>
    </w:p>
    <w:p w14:paraId="6AFF6B10" w14:textId="39D94D3A" w:rsidR="00543DBF" w:rsidRPr="001415A1" w:rsidRDefault="00543DBF" w:rsidP="000212C7">
      <w:pPr>
        <w:spacing w:after="120" w:line="276" w:lineRule="auto"/>
        <w:ind w:left="360"/>
        <w:rPr>
          <w:rFonts w:ascii="Open Sans Light" w:hAnsi="Open Sans Light"/>
        </w:rPr>
      </w:pPr>
      <w:r w:rsidRPr="001415A1">
        <w:rPr>
          <w:rFonts w:ascii="Open Sans Light" w:hAnsi="Open Sans Light"/>
        </w:rPr>
        <w:t xml:space="preserve">Załącznik 6 należy wypełnić zgodnie ze wskazówkami zawartymi we wzorze załącznika. </w:t>
      </w:r>
    </w:p>
    <w:p w14:paraId="4D7C3CAB" w14:textId="04923EE6"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6" w:name="_Toc187330161"/>
      <w:r w:rsidRPr="001415A1">
        <w:rPr>
          <w:rFonts w:ascii="Open Sans Light" w:hAnsi="Open Sans Light"/>
        </w:rPr>
        <w:t xml:space="preserve">Załącznik 6.1. - Tabela dotycząca zgodności z </w:t>
      </w:r>
      <w:r w:rsidR="000C37EB" w:rsidRPr="001415A1">
        <w:rPr>
          <w:rFonts w:ascii="Open Sans Light" w:hAnsi="Open Sans Light"/>
        </w:rPr>
        <w:t>dyrektywą ściekową</w:t>
      </w:r>
      <w:bookmarkEnd w:id="46"/>
      <w:r w:rsidRPr="001415A1">
        <w:rPr>
          <w:rFonts w:ascii="Open Sans Light" w:hAnsi="Open Sans Light"/>
        </w:rPr>
        <w:t xml:space="preserve"> </w:t>
      </w:r>
    </w:p>
    <w:p w14:paraId="6DBC586E" w14:textId="4844394B" w:rsidR="00543DBF" w:rsidRPr="001415A1" w:rsidRDefault="00543DBF" w:rsidP="000212C7">
      <w:pPr>
        <w:spacing w:after="120" w:line="276" w:lineRule="auto"/>
        <w:ind w:firstLine="360"/>
        <w:rPr>
          <w:rFonts w:ascii="Open Sans Light" w:hAnsi="Open Sans Light"/>
        </w:rPr>
      </w:pPr>
      <w:r w:rsidRPr="001415A1">
        <w:rPr>
          <w:rFonts w:ascii="Open Sans Light" w:hAnsi="Open Sans Light"/>
        </w:rPr>
        <w:t xml:space="preserve">Załącznik 6.1 należy wypełnić zgodnie ze wskazówkami zawartymi we wzorze załącznika. </w:t>
      </w:r>
    </w:p>
    <w:p w14:paraId="6041F6F1" w14:textId="46C95BAE"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7" w:name="_Toc187330162"/>
      <w:r w:rsidRPr="001415A1">
        <w:rPr>
          <w:rFonts w:ascii="Open Sans Light" w:hAnsi="Open Sans Light"/>
        </w:rPr>
        <w:t>Załącznik 6.2 - Aktualizacja danych nt. aglomeracji</w:t>
      </w:r>
      <w:bookmarkEnd w:id="47"/>
      <w:r w:rsidRPr="001415A1">
        <w:rPr>
          <w:rFonts w:ascii="Open Sans Light" w:hAnsi="Open Sans Light"/>
        </w:rPr>
        <w:t xml:space="preserve"> </w:t>
      </w:r>
    </w:p>
    <w:p w14:paraId="35CF0F9B" w14:textId="4B1F5A91" w:rsidR="006D1D69" w:rsidRPr="001415A1" w:rsidRDefault="00543DBF" w:rsidP="000212C7">
      <w:pPr>
        <w:spacing w:after="120" w:line="276" w:lineRule="auto"/>
        <w:ind w:left="360"/>
        <w:rPr>
          <w:rFonts w:ascii="Open Sans Light" w:hAnsi="Open Sans Light"/>
        </w:rPr>
      </w:pPr>
      <w:r w:rsidRPr="001415A1">
        <w:rPr>
          <w:rFonts w:ascii="Open Sans Light" w:hAnsi="Open Sans Light"/>
        </w:rPr>
        <w:t>Załącznik jest obowiązkowy w przypadkach</w:t>
      </w:r>
      <w:r w:rsidR="00644D0B">
        <w:rPr>
          <w:rFonts w:ascii="Open Sans Light" w:hAnsi="Open Sans Light"/>
        </w:rPr>
        <w:t>,</w:t>
      </w:r>
      <w:r w:rsidRPr="001415A1">
        <w:rPr>
          <w:rFonts w:ascii="Open Sans Light" w:hAnsi="Open Sans Light"/>
        </w:rPr>
        <w:t xml:space="preserve"> gdy zgodnie z podjętą uchwałą w sprawie wyznaczenia obszaru i granic aglomeracji, doszło do zmiany wielkości/podziału/łączenia aglomeracji ujętej w KPOŚK, w związku z czym aktualne dane dotyczące aglomeracji nie są uwzględnione w KPOŚK. </w:t>
      </w:r>
    </w:p>
    <w:p w14:paraId="0A1D8B41" w14:textId="2848AFFC"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48" w:name="_Toc187330163"/>
      <w:r w:rsidRPr="001415A1">
        <w:rPr>
          <w:rFonts w:ascii="Open Sans Light" w:hAnsi="Open Sans Light"/>
        </w:rPr>
        <w:t>Załącznik 7 - Oświadczenie o zgodności z wieloletnim planem rozwoju i modernizacji urządzeń wodociągowych i urządzeń kanalizacyjnych, o którym mowa w art. 21 ust. 1 ustawy z dnia 7</w:t>
      </w:r>
      <w:r w:rsidR="00522D59">
        <w:rPr>
          <w:rFonts w:ascii="Open Sans Light" w:hAnsi="Open Sans Light"/>
        </w:rPr>
        <w:t> </w:t>
      </w:r>
      <w:r w:rsidRPr="00331805">
        <w:rPr>
          <w:rFonts w:ascii="Open Sans Light" w:hAnsi="Open Sans Light"/>
        </w:rPr>
        <w:t>czerwca 2001 r. o zbiorowym zaopatrzeniu w wodę i zbiorowym odprowadzaniu ścieków, a w przypadku jego braku zgodność z</w:t>
      </w:r>
      <w:r w:rsidR="00522D59">
        <w:rPr>
          <w:rFonts w:ascii="Open Sans Light" w:hAnsi="Open Sans Light"/>
        </w:rPr>
        <w:t> </w:t>
      </w:r>
      <w:r w:rsidRPr="00331805">
        <w:rPr>
          <w:rFonts w:ascii="Open Sans Light" w:hAnsi="Open Sans Light"/>
        </w:rPr>
        <w:t>kierunkami rozwoju gminy określonymi w studium uwarunkowań i</w:t>
      </w:r>
      <w:r w:rsidR="00522D59">
        <w:rPr>
          <w:rFonts w:ascii="Open Sans Light" w:hAnsi="Open Sans Light"/>
        </w:rPr>
        <w:t> </w:t>
      </w:r>
      <w:r w:rsidRPr="00331805">
        <w:rPr>
          <w:rFonts w:ascii="Open Sans Light" w:hAnsi="Open Sans Light"/>
        </w:rPr>
        <w:t>kierunków zagospodarowania przestrzennego gminy</w:t>
      </w:r>
      <w:bookmarkEnd w:id="48"/>
    </w:p>
    <w:p w14:paraId="21EB018C" w14:textId="02FEFB60" w:rsidR="006D1D69" w:rsidRPr="00331805" w:rsidRDefault="00543DBF" w:rsidP="000212C7">
      <w:pPr>
        <w:spacing w:after="120" w:line="276" w:lineRule="auto"/>
        <w:ind w:left="357"/>
        <w:rPr>
          <w:rFonts w:ascii="Open Sans Light" w:hAnsi="Open Sans Light"/>
        </w:rPr>
      </w:pPr>
      <w:r w:rsidRPr="00331805">
        <w:rPr>
          <w:rFonts w:ascii="Open Sans Light" w:hAnsi="Open Sans Light"/>
        </w:rPr>
        <w:t>Załącznik 7 należy wypełnić zgodnie ze wskazówkami zawartymi we wzorze załącznika.</w:t>
      </w:r>
    </w:p>
    <w:p w14:paraId="1D05CAA5" w14:textId="343687DD"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49" w:name="_Toc187330164"/>
      <w:r w:rsidRPr="00331805">
        <w:rPr>
          <w:rFonts w:ascii="Open Sans Light" w:hAnsi="Open Sans Light"/>
        </w:rPr>
        <w:t xml:space="preserve">Załącznik 8 - </w:t>
      </w:r>
      <w:r w:rsidR="006D1D69" w:rsidRPr="00331805">
        <w:rPr>
          <w:rFonts w:ascii="Open Sans Light" w:hAnsi="Open Sans Light"/>
        </w:rPr>
        <w:t>Wykaz zadań objętych przedsięwzięciem wymagających pozwolenia na budowę lub zgłoszenia zamiaru budowy/wykonania robót budowlanych niewymagających pozwolenia na budowę</w:t>
      </w:r>
      <w:bookmarkEnd w:id="49"/>
    </w:p>
    <w:p w14:paraId="4E29D57B" w14:textId="38C3642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Załącznik 8 należy wypełnić zgodnie ze wskazówkami zawartymi we wzorze załącznika.</w:t>
      </w:r>
    </w:p>
    <w:p w14:paraId="64BD1DD4" w14:textId="7932EC13"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50" w:name="_Toc187330165"/>
      <w:r w:rsidRPr="00331805">
        <w:rPr>
          <w:rFonts w:ascii="Open Sans Light" w:hAnsi="Open Sans Light"/>
        </w:rPr>
        <w:t xml:space="preserve">Załącznik 9 - </w:t>
      </w:r>
      <w:r w:rsidR="006D1D69" w:rsidRPr="00331805">
        <w:rPr>
          <w:rFonts w:ascii="Open Sans Light" w:hAnsi="Open Sans Light"/>
        </w:rPr>
        <w:t>Wykaz decyzji o warunkach zabudowy i</w:t>
      </w:r>
      <w:r w:rsidR="00116F78">
        <w:rPr>
          <w:rFonts w:ascii="Open Sans Light" w:hAnsi="Open Sans Light"/>
        </w:rPr>
        <w:t> </w:t>
      </w:r>
      <w:r w:rsidR="006D1D69" w:rsidRPr="00331805">
        <w:rPr>
          <w:rFonts w:ascii="Open Sans Light" w:hAnsi="Open Sans Light"/>
        </w:rPr>
        <w:t>zagospodarowania terenu/miejscowych planów zagospodarowania przestrzennego</w:t>
      </w:r>
      <w:bookmarkEnd w:id="50"/>
      <w:r w:rsidR="006D1D69" w:rsidRPr="00331805">
        <w:rPr>
          <w:rFonts w:ascii="Open Sans Light" w:hAnsi="Open Sans Light"/>
        </w:rPr>
        <w:t xml:space="preserve"> </w:t>
      </w:r>
    </w:p>
    <w:p w14:paraId="3C677662" w14:textId="104790AE" w:rsidR="000C37EB" w:rsidRPr="00331805" w:rsidRDefault="0003235C" w:rsidP="000212C7">
      <w:pPr>
        <w:spacing w:after="120" w:line="276" w:lineRule="auto"/>
        <w:ind w:firstLine="360"/>
        <w:rPr>
          <w:rFonts w:ascii="Open Sans Light" w:hAnsi="Open Sans Light"/>
        </w:rPr>
      </w:pPr>
      <w:r w:rsidRPr="00331805">
        <w:rPr>
          <w:rFonts w:ascii="Open Sans Light" w:hAnsi="Open Sans Light"/>
        </w:rPr>
        <w:t>Załącznik 9 należy wypełnić zgodnie ze wskazówkami zawartymi we wzorze załącznika.</w:t>
      </w:r>
    </w:p>
    <w:p w14:paraId="6E9E5501" w14:textId="65C38E8E" w:rsidR="006D1D69" w:rsidRDefault="000C37EB" w:rsidP="000212C7">
      <w:pPr>
        <w:pStyle w:val="Nagwek2"/>
        <w:numPr>
          <w:ilvl w:val="1"/>
          <w:numId w:val="3"/>
        </w:numPr>
        <w:spacing w:before="240" w:after="120" w:line="276" w:lineRule="auto"/>
        <w:ind w:left="1077"/>
        <w:rPr>
          <w:rFonts w:ascii="Open Sans Light" w:hAnsi="Open Sans Light"/>
        </w:rPr>
      </w:pPr>
      <w:bookmarkStart w:id="51" w:name="_Toc187330166"/>
      <w:r w:rsidRPr="00331805">
        <w:rPr>
          <w:rFonts w:ascii="Open Sans Light" w:hAnsi="Open Sans Light"/>
        </w:rPr>
        <w:lastRenderedPageBreak/>
        <w:t xml:space="preserve">Załącznik 10 - </w:t>
      </w:r>
      <w:r w:rsidR="006D1D69" w:rsidRPr="00331805">
        <w:rPr>
          <w:rFonts w:ascii="Open Sans Light" w:hAnsi="Open Sans Light"/>
        </w:rPr>
        <w:t>Porozumienie zawarte pomiędzy wnioskodawcą a</w:t>
      </w:r>
      <w:r w:rsidR="00116F78">
        <w:rPr>
          <w:rFonts w:ascii="Open Sans Light" w:hAnsi="Open Sans Light"/>
        </w:rPr>
        <w:t> </w:t>
      </w:r>
      <w:r w:rsidR="006D1D69" w:rsidRPr="00331805">
        <w:rPr>
          <w:rFonts w:ascii="Open Sans Light" w:hAnsi="Open Sans Light"/>
        </w:rPr>
        <w:t>podmiotem, który jest upoważniony do ponoszenia wydatków kwalifikowanych w okresie wdrażania projektu</w:t>
      </w:r>
      <w:bookmarkEnd w:id="51"/>
    </w:p>
    <w:p w14:paraId="1A40D83F" w14:textId="050CB690" w:rsidR="009C6A34" w:rsidRPr="005071F3" w:rsidRDefault="009C6A34" w:rsidP="005B4364">
      <w:pPr>
        <w:spacing w:line="276" w:lineRule="auto"/>
        <w:ind w:left="357"/>
      </w:pPr>
      <w:r w:rsidRPr="00331805">
        <w:rPr>
          <w:rFonts w:ascii="Open Sans Light" w:hAnsi="Open Sans Light"/>
        </w:rPr>
        <w:t>Skan porozumienia/umowy należy załączyć tylko w przypadku, gdy projekt, poza Wnioskodawcą, będzie realizowany przez inny podmiot.</w:t>
      </w:r>
    </w:p>
    <w:p w14:paraId="676857A2" w14:textId="4867AB99" w:rsidR="006C048F" w:rsidRPr="00331805" w:rsidRDefault="009C6A34" w:rsidP="000212C7">
      <w:pPr>
        <w:pStyle w:val="Nagwek2"/>
        <w:numPr>
          <w:ilvl w:val="1"/>
          <w:numId w:val="3"/>
        </w:numPr>
        <w:spacing w:before="240" w:after="120" w:line="276" w:lineRule="auto"/>
        <w:rPr>
          <w:rFonts w:ascii="Open Sans Light" w:hAnsi="Open Sans Light"/>
        </w:rPr>
      </w:pPr>
      <w:bookmarkStart w:id="52" w:name="_Toc165289284"/>
      <w:bookmarkStart w:id="53" w:name="_Toc187330167"/>
      <w:bookmarkEnd w:id="52"/>
      <w:r w:rsidRPr="009C6A34">
        <w:rPr>
          <w:rFonts w:ascii="Open Sans Light" w:hAnsi="Open Sans Light"/>
        </w:rPr>
        <w:t>Załącznik 11 – Dokumenty potwierdzające, że podmiot jest uprawniony do ubiegania się o przyznanie dofinansowania w ramach danego naboru; Uchwała Rady Gminy w sprawie deklaracji wprowadzenia przewidzianych w Studium Wykonalności dopłat do taryf dla zbiorowego zaopatrzenia w wodę i zbiorowego odprowadzania ścieków</w:t>
      </w:r>
      <w:bookmarkEnd w:id="53"/>
    </w:p>
    <w:p w14:paraId="73D9CA4A" w14:textId="77777777" w:rsidR="00886E44" w:rsidRPr="00331805" w:rsidRDefault="00886E44" w:rsidP="000212C7">
      <w:pPr>
        <w:spacing w:after="120" w:line="276" w:lineRule="auto"/>
        <w:ind w:left="426" w:hanging="66"/>
        <w:rPr>
          <w:rFonts w:ascii="Open Sans Light" w:hAnsi="Open Sans Light"/>
        </w:rPr>
      </w:pPr>
      <w:r w:rsidRPr="00331805">
        <w:rPr>
          <w:rFonts w:ascii="Open Sans Light" w:hAnsi="Open Sans Light"/>
        </w:rPr>
        <w:t xml:space="preserve">W przypadku wnioskodawców </w:t>
      </w:r>
      <w:r w:rsidR="003816FD">
        <w:rPr>
          <w:rFonts w:ascii="Open Sans Light" w:hAnsi="Open Sans Light"/>
        </w:rPr>
        <w:t>innych niż jednostka samorządu terytorialnego</w:t>
      </w:r>
      <w:r w:rsidR="00562FFC">
        <w:rPr>
          <w:rFonts w:ascii="Open Sans Light" w:hAnsi="Open Sans Light"/>
        </w:rPr>
        <w:t>,</w:t>
      </w:r>
      <w:r w:rsidR="003816FD">
        <w:rPr>
          <w:rFonts w:ascii="Open Sans Light" w:hAnsi="Open Sans Light"/>
        </w:rPr>
        <w:t xml:space="preserve"> </w:t>
      </w:r>
      <w:r w:rsidRPr="00331805">
        <w:rPr>
          <w:rFonts w:ascii="Open Sans Light" w:hAnsi="Open Sans Light"/>
        </w:rPr>
        <w:t>należy załączyć do Wniosku</w:t>
      </w:r>
      <w:r w:rsidR="00E4466B">
        <w:rPr>
          <w:rFonts w:ascii="Open Sans Light" w:hAnsi="Open Sans Light"/>
        </w:rPr>
        <w:t xml:space="preserve"> (lub wskazań w odrębnie sporządzonym i załączonym dokumencie, gdzie aktualne dokumenty są powszechnie dostępne, np. na stronie internetowej wnioskodawcy)</w:t>
      </w:r>
      <w:r w:rsidRPr="00331805">
        <w:rPr>
          <w:rFonts w:ascii="Open Sans Light" w:hAnsi="Open Sans Light"/>
        </w:rPr>
        <w:t>:</w:t>
      </w:r>
    </w:p>
    <w:p w14:paraId="79B2D176" w14:textId="277732BF" w:rsidR="00886E44" w:rsidRDefault="003816FD" w:rsidP="000212C7">
      <w:pPr>
        <w:spacing w:after="120" w:line="276" w:lineRule="auto"/>
        <w:ind w:left="708"/>
        <w:rPr>
          <w:rFonts w:ascii="Open Sans Light" w:hAnsi="Open Sans Light"/>
          <w:i/>
          <w:iCs/>
        </w:rPr>
      </w:pPr>
      <w:r>
        <w:rPr>
          <w:rFonts w:ascii="Open Sans Light" w:hAnsi="Open Sans Light"/>
          <w:i/>
          <w:iCs/>
        </w:rPr>
        <w:t>D</w:t>
      </w:r>
      <w:r w:rsidRPr="003816FD">
        <w:rPr>
          <w:rFonts w:ascii="Open Sans Light" w:hAnsi="Open Sans Light"/>
          <w:i/>
          <w:iCs/>
        </w:rPr>
        <w:t>okumenty potwierdzające, że podmiot jest uprawniony do ubiegania się o przyznanie dofinansowania w ramach danego naboru (np. wynikająca ze statutu spółki uchwała odpowiedniego organu spółki itp.)</w:t>
      </w:r>
      <w:r w:rsidR="00116F78">
        <w:rPr>
          <w:rFonts w:ascii="Open Sans Light" w:hAnsi="Open Sans Light"/>
          <w:i/>
          <w:iCs/>
        </w:rPr>
        <w:t>.</w:t>
      </w:r>
    </w:p>
    <w:p w14:paraId="2596A1AF" w14:textId="77777777" w:rsidR="00613D59" w:rsidRPr="00331805" w:rsidRDefault="00613D59" w:rsidP="000212C7">
      <w:pPr>
        <w:spacing w:after="120" w:line="276" w:lineRule="auto"/>
        <w:ind w:left="360"/>
        <w:rPr>
          <w:rFonts w:ascii="Open Sans Light" w:hAnsi="Open Sans Light"/>
        </w:rPr>
      </w:pPr>
      <w:r w:rsidRPr="003816FD">
        <w:rPr>
          <w:rFonts w:ascii="Open Sans Light" w:hAnsi="Open Sans Light"/>
        </w:rPr>
        <w:t xml:space="preserve">W przypadku, gdy w planach taryfowych założonych w Studium Wykonalności, będącym załącznikiem do wniosku o dofinansowanie przedsięwzięcia, przewidziano dopłaty do taryf – wymagane </w:t>
      </w:r>
      <w:r>
        <w:rPr>
          <w:rFonts w:ascii="Open Sans Light" w:hAnsi="Open Sans Light"/>
        </w:rPr>
        <w:t xml:space="preserve">jest </w:t>
      </w:r>
      <w:r w:rsidRPr="003816FD">
        <w:rPr>
          <w:rFonts w:ascii="Open Sans Light" w:hAnsi="Open Sans Light"/>
        </w:rPr>
        <w:t>przedłożenie</w:t>
      </w:r>
      <w:r>
        <w:rPr>
          <w:rFonts w:ascii="Open Sans Light" w:hAnsi="Open Sans Light"/>
        </w:rPr>
        <w:t xml:space="preserve"> (dotyczy wszystkich wnioskodawców): </w:t>
      </w:r>
    </w:p>
    <w:p w14:paraId="1EC5760A" w14:textId="77777777" w:rsidR="00613D59" w:rsidRPr="00331805" w:rsidRDefault="00613D59" w:rsidP="000212C7">
      <w:pPr>
        <w:spacing w:after="120" w:line="276" w:lineRule="auto"/>
        <w:ind w:left="708"/>
        <w:rPr>
          <w:rFonts w:ascii="Open Sans Light" w:hAnsi="Open Sans Light"/>
          <w:i/>
          <w:iCs/>
        </w:rPr>
      </w:pPr>
      <w:r>
        <w:rPr>
          <w:rFonts w:ascii="Open Sans Light" w:hAnsi="Open Sans Light"/>
          <w:i/>
          <w:iCs/>
        </w:rPr>
        <w:t>Uchwały</w:t>
      </w:r>
      <w:r w:rsidRPr="003816FD">
        <w:rPr>
          <w:rFonts w:ascii="Open Sans Light" w:hAnsi="Open Sans Light"/>
          <w:i/>
          <w:iCs/>
        </w:rPr>
        <w:t xml:space="preserve"> Rady Gminy w sprawie deklaracji wprowadzenia przewidzianych w Studium Wykonalności dopłat do taryf dla zbiorowego zaopatrzenia w wodę i zbiorowego odprowadzania ścieków</w:t>
      </w:r>
    </w:p>
    <w:p w14:paraId="518B7471" w14:textId="47C30478"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4" w:name="_Toc187330168"/>
      <w:r w:rsidRPr="00331805">
        <w:rPr>
          <w:rFonts w:ascii="Open Sans Light" w:hAnsi="Open Sans Light"/>
        </w:rPr>
        <w:t xml:space="preserve">Załącznik 12 - </w:t>
      </w:r>
      <w:r w:rsidR="00357418" w:rsidRPr="00331805">
        <w:rPr>
          <w:rFonts w:ascii="Open Sans Light" w:hAnsi="Open Sans Light"/>
        </w:rPr>
        <w:t>Procedury (tryb postępowania) wnioskodawcy w</w:t>
      </w:r>
      <w:r w:rsidR="00116F78">
        <w:rPr>
          <w:rFonts w:ascii="Open Sans Light" w:hAnsi="Open Sans Light"/>
        </w:rPr>
        <w:t> </w:t>
      </w:r>
      <w:r w:rsidR="00357418" w:rsidRPr="00331805">
        <w:rPr>
          <w:rFonts w:ascii="Open Sans Light" w:hAnsi="Open Sans Light"/>
        </w:rPr>
        <w:t>obszarze zawierania umów dla zadań objętych projektem do umów, do których nie stosuje się ustawy Prawo zamówień publicznych</w:t>
      </w:r>
      <w:bookmarkEnd w:id="54"/>
    </w:p>
    <w:p w14:paraId="37C3CE52" w14:textId="0BABCD04" w:rsidR="0003235C" w:rsidRPr="00331805" w:rsidRDefault="0003235C" w:rsidP="000212C7">
      <w:pPr>
        <w:spacing w:after="120" w:line="276" w:lineRule="auto"/>
        <w:ind w:left="357"/>
        <w:rPr>
          <w:rFonts w:ascii="Open Sans Light" w:hAnsi="Open Sans Light"/>
        </w:rPr>
      </w:pPr>
      <w:r w:rsidRPr="00331805">
        <w:rPr>
          <w:rFonts w:ascii="Open Sans Light" w:hAnsi="Open Sans Light"/>
        </w:rPr>
        <w:t xml:space="preserve">Oświadczenie we wzorze Załącznika 12 należy złożyć tylko w przypadku, gdy </w:t>
      </w:r>
      <w:r w:rsidR="00A037D8">
        <w:rPr>
          <w:rFonts w:ascii="Open Sans Light" w:hAnsi="Open Sans Light"/>
        </w:rPr>
        <w:t xml:space="preserve">w ramach realizacji projektu </w:t>
      </w:r>
      <w:r w:rsidR="0035545F">
        <w:rPr>
          <w:rFonts w:ascii="Open Sans Light" w:hAnsi="Open Sans Light"/>
        </w:rPr>
        <w:t>objętego wnioskiem o dofinansow</w:t>
      </w:r>
      <w:r w:rsidR="00A037D8">
        <w:rPr>
          <w:rFonts w:ascii="Open Sans Light" w:hAnsi="Open Sans Light"/>
        </w:rPr>
        <w:t>a</w:t>
      </w:r>
      <w:r w:rsidR="0035545F">
        <w:rPr>
          <w:rFonts w:ascii="Open Sans Light" w:hAnsi="Open Sans Light"/>
        </w:rPr>
        <w:t>n</w:t>
      </w:r>
      <w:r w:rsidR="00A037D8">
        <w:rPr>
          <w:rFonts w:ascii="Open Sans Light" w:hAnsi="Open Sans Light"/>
        </w:rPr>
        <w:t xml:space="preserve">ie </w:t>
      </w:r>
      <w:r w:rsidRPr="00331805">
        <w:rPr>
          <w:rFonts w:ascii="Open Sans Light" w:hAnsi="Open Sans Light"/>
        </w:rPr>
        <w:t>Wnioskodawca będzie udzielał zamówień</w:t>
      </w:r>
      <w:r w:rsidR="00644D0B">
        <w:rPr>
          <w:rFonts w:ascii="Open Sans Light" w:hAnsi="Open Sans Light"/>
        </w:rPr>
        <w:t>,</w:t>
      </w:r>
      <w:r w:rsidRPr="00331805">
        <w:rPr>
          <w:rFonts w:ascii="Open Sans Light" w:hAnsi="Open Sans Light"/>
        </w:rPr>
        <w:t xml:space="preserve"> co do których nie stosuje ustawy Prawo zamówień publicznych.</w:t>
      </w:r>
    </w:p>
    <w:p w14:paraId="0BA1C293" w14:textId="15E1AA2D"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5" w:name="_Toc187330169"/>
      <w:r w:rsidRPr="00331805">
        <w:rPr>
          <w:rFonts w:ascii="Open Sans Light" w:hAnsi="Open Sans Light"/>
        </w:rPr>
        <w:lastRenderedPageBreak/>
        <w:t xml:space="preserve">Załącznik 13 </w:t>
      </w:r>
      <w:r w:rsidR="007A578A" w:rsidRPr="00331805">
        <w:rPr>
          <w:rFonts w:ascii="Open Sans Light" w:hAnsi="Open Sans Light"/>
        </w:rPr>
        <w:t>–</w:t>
      </w:r>
      <w:r w:rsidRPr="00331805">
        <w:rPr>
          <w:rFonts w:ascii="Open Sans Light" w:hAnsi="Open Sans Light"/>
        </w:rPr>
        <w:t xml:space="preserve"> </w:t>
      </w:r>
      <w:r w:rsidR="007A578A" w:rsidRPr="00331805">
        <w:rPr>
          <w:rFonts w:ascii="Open Sans Light" w:hAnsi="Open Sans Light"/>
        </w:rPr>
        <w:t xml:space="preserve">Wyliczenie </w:t>
      </w:r>
      <w:r w:rsidR="00B63845">
        <w:rPr>
          <w:rFonts w:ascii="Open Sans Light" w:hAnsi="Open Sans Light"/>
        </w:rPr>
        <w:t>jedno</w:t>
      </w:r>
      <w:r w:rsidR="00FF4417">
        <w:rPr>
          <w:rFonts w:ascii="Open Sans Light" w:hAnsi="Open Sans Light"/>
        </w:rPr>
        <w:t>st</w:t>
      </w:r>
      <w:r w:rsidR="00B63845">
        <w:rPr>
          <w:rFonts w:ascii="Open Sans Light" w:hAnsi="Open Sans Light"/>
        </w:rPr>
        <w:t>kowego rezultatu projektu</w:t>
      </w:r>
      <w:bookmarkEnd w:id="55"/>
    </w:p>
    <w:p w14:paraId="1A9A5AEF" w14:textId="601505D5"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Przed wypełnieniem Załącznika 13 prosimy o zapoznanie się z metodyką </w:t>
      </w:r>
      <w:r w:rsidR="00B63845">
        <w:rPr>
          <w:rFonts w:ascii="Open Sans Light" w:hAnsi="Open Sans Light"/>
        </w:rPr>
        <w:t>obliczania jednostkowego rezultatu projektu</w:t>
      </w:r>
      <w:r w:rsidR="00F93A6F" w:rsidRPr="00331805">
        <w:rPr>
          <w:rFonts w:ascii="Open Sans Light" w:hAnsi="Open Sans Light"/>
        </w:rPr>
        <w:t xml:space="preserve"> </w:t>
      </w:r>
      <w:r w:rsidR="00F93A6F" w:rsidRPr="0035545F">
        <w:rPr>
          <w:rFonts w:ascii="Open Sans Light" w:hAnsi="Open Sans Light"/>
        </w:rPr>
        <w:t>Załącznik</w:t>
      </w:r>
      <w:r w:rsidR="0003235C" w:rsidRPr="0035545F">
        <w:rPr>
          <w:rFonts w:ascii="Open Sans Light" w:hAnsi="Open Sans Light"/>
        </w:rPr>
        <w:t xml:space="preserve"> 9</w:t>
      </w:r>
      <w:r w:rsidR="00F93A6F" w:rsidRPr="00331805">
        <w:rPr>
          <w:rFonts w:ascii="Open Sans Light" w:hAnsi="Open Sans Light"/>
        </w:rPr>
        <w:t xml:space="preserve"> do Regulaminu wyboru projektów</w:t>
      </w:r>
      <w:r w:rsidR="00116F78">
        <w:rPr>
          <w:rFonts w:ascii="Open Sans Light" w:hAnsi="Open Sans Light"/>
        </w:rPr>
        <w:t>.</w:t>
      </w:r>
    </w:p>
    <w:p w14:paraId="1D17C54A" w14:textId="0C4C8290"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Załącznik </w:t>
      </w:r>
      <w:r w:rsidR="00AD511B" w:rsidRPr="00331805">
        <w:rPr>
          <w:rFonts w:ascii="Open Sans Light" w:hAnsi="Open Sans Light"/>
        </w:rPr>
        <w:t xml:space="preserve">13 </w:t>
      </w:r>
      <w:r w:rsidRPr="00331805">
        <w:rPr>
          <w:rFonts w:ascii="Open Sans Light" w:hAnsi="Open Sans Light"/>
        </w:rPr>
        <w:t xml:space="preserve">należy wypełnić zgodnie z </w:t>
      </w:r>
      <w:r w:rsidR="00AD511B" w:rsidRPr="00331805">
        <w:rPr>
          <w:rFonts w:ascii="Open Sans Light" w:hAnsi="Open Sans Light"/>
        </w:rPr>
        <w:t xml:space="preserve">ww. </w:t>
      </w:r>
      <w:r w:rsidRPr="00331805">
        <w:rPr>
          <w:rFonts w:ascii="Open Sans Light" w:hAnsi="Open Sans Light"/>
        </w:rPr>
        <w:t>metodyką i wskazówkami zawartymi we wzorze</w:t>
      </w:r>
      <w:r w:rsidR="00AD511B" w:rsidRPr="00331805">
        <w:rPr>
          <w:rFonts w:ascii="Open Sans Light" w:hAnsi="Open Sans Light"/>
        </w:rPr>
        <w:t xml:space="preserve"> </w:t>
      </w:r>
      <w:r w:rsidRPr="00331805">
        <w:rPr>
          <w:rFonts w:ascii="Open Sans Light" w:hAnsi="Open Sans Light"/>
        </w:rPr>
        <w:t xml:space="preserve">załącznika. </w:t>
      </w:r>
    </w:p>
    <w:p w14:paraId="46755DB1" w14:textId="5D515140"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6" w:name="_Toc187330170"/>
      <w:r w:rsidRPr="00331805">
        <w:rPr>
          <w:rFonts w:ascii="Open Sans Light" w:hAnsi="Open Sans Light"/>
        </w:rPr>
        <w:t>Załącznik 14 - Dokumenty formalno-prawne wnioskodawcy</w:t>
      </w:r>
      <w:bookmarkEnd w:id="56"/>
    </w:p>
    <w:p w14:paraId="07B2DBDA" w14:textId="04227348" w:rsidR="00020A3B" w:rsidRPr="00331805" w:rsidRDefault="00020A3B" w:rsidP="000212C7">
      <w:pPr>
        <w:spacing w:after="120" w:line="276" w:lineRule="auto"/>
        <w:ind w:left="357" w:firstLine="3"/>
        <w:rPr>
          <w:rFonts w:ascii="Open Sans Light" w:hAnsi="Open Sans Light"/>
        </w:rPr>
      </w:pPr>
      <w:r w:rsidRPr="00331805">
        <w:rPr>
          <w:rFonts w:ascii="Open Sans Light" w:hAnsi="Open Sans Light"/>
        </w:rPr>
        <w:t>Wnioskodawca powinien załączyć do wniosku następujące dokumenty</w:t>
      </w:r>
      <w:r w:rsidR="00E4466B">
        <w:rPr>
          <w:rFonts w:ascii="Open Sans Light" w:hAnsi="Open Sans Light"/>
        </w:rPr>
        <w:t xml:space="preserve"> (lub wskazać w odrębnie sporządzonym i załączonym dokumencie, gdzie aktualne dokumenty są powszechnie dostępne, np. na stronie internetowej wnioskodawcy)</w:t>
      </w:r>
      <w:r w:rsidRPr="00331805">
        <w:rPr>
          <w:rFonts w:ascii="Open Sans Light" w:hAnsi="Open Sans Light"/>
        </w:rPr>
        <w:t>:</w:t>
      </w:r>
    </w:p>
    <w:p w14:paraId="73A8EF3E" w14:textId="6DF7ECC7"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gminy</w:t>
      </w:r>
      <w:r w:rsidRPr="00331805">
        <w:rPr>
          <w:rFonts w:ascii="Open Sans Light" w:hAnsi="Open Sans Light"/>
        </w:rPr>
        <w:t xml:space="preserve">: </w:t>
      </w:r>
    </w:p>
    <w:p w14:paraId="32EF0E71" w14:textId="521DA5E2"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zaświadczenie właściwej komisji wyborczej o wyborze wójta/burmistrza/prezydenta</w:t>
      </w:r>
      <w:r w:rsidR="008D269F">
        <w:rPr>
          <w:rFonts w:ascii="Open Sans Light" w:hAnsi="Open Sans Light"/>
        </w:rPr>
        <w:t>;</w:t>
      </w:r>
    </w:p>
    <w:p w14:paraId="1809D4B4" w14:textId="5671B7B3"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wyciąg z protokołu posiedzenia właściwej rady gminy, stwierdzający odebranie ślubowania od wybranego wójta/burmistrza/prezydenta</w:t>
      </w:r>
      <w:r w:rsidR="008D269F">
        <w:rPr>
          <w:rFonts w:ascii="Open Sans Light" w:hAnsi="Open Sans Light"/>
        </w:rPr>
        <w:t>;</w:t>
      </w:r>
    </w:p>
    <w:p w14:paraId="4C31B416" w14:textId="63A13DBE"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uchwała rady gminy o powołaniu skarbnika</w:t>
      </w:r>
      <w:r w:rsidR="008D269F">
        <w:rPr>
          <w:rFonts w:ascii="Open Sans Light" w:hAnsi="Open Sans Light"/>
        </w:rPr>
        <w:t>;</w:t>
      </w:r>
    </w:p>
    <w:p w14:paraId="29D6A0C3" w14:textId="34BFDCC5"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związków międzygminnych</w:t>
      </w:r>
      <w:r w:rsidRPr="00331805">
        <w:rPr>
          <w:rFonts w:ascii="Open Sans Light" w:hAnsi="Open Sans Light"/>
        </w:rPr>
        <w:t>:</w:t>
      </w:r>
    </w:p>
    <w:p w14:paraId="29E21A7B" w14:textId="3BCA9B8F"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odpis z rejestru związków międzygminnych, prowadzonego przez ministra właściwego do spraw administracji publicznej</w:t>
      </w:r>
      <w:r w:rsidR="008D269F">
        <w:rPr>
          <w:rFonts w:ascii="Open Sans Light" w:hAnsi="Open Sans Light"/>
        </w:rPr>
        <w:t>;</w:t>
      </w:r>
    </w:p>
    <w:p w14:paraId="621E98A7" w14:textId="66BE8840"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statut związku międzygminnego</w:t>
      </w:r>
      <w:r w:rsidR="008D269F">
        <w:rPr>
          <w:rFonts w:ascii="Open Sans Light" w:hAnsi="Open Sans Light"/>
        </w:rPr>
        <w:t>;</w:t>
      </w:r>
    </w:p>
    <w:p w14:paraId="4AD332CE" w14:textId="1825D4B1"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uchwały zgromadzenia związku o powołaniu członków zarządu związku oraz o</w:t>
      </w:r>
      <w:r w:rsidR="00116F78">
        <w:rPr>
          <w:rFonts w:ascii="Open Sans Light" w:hAnsi="Open Sans Light"/>
        </w:rPr>
        <w:t> </w:t>
      </w:r>
      <w:r w:rsidRPr="00331805">
        <w:rPr>
          <w:rFonts w:ascii="Open Sans Light" w:hAnsi="Open Sans Light"/>
        </w:rPr>
        <w:t>powołaniu skarbnika</w:t>
      </w:r>
      <w:r w:rsidR="008D269F">
        <w:rPr>
          <w:rFonts w:ascii="Open Sans Light" w:hAnsi="Open Sans Light"/>
        </w:rPr>
        <w:t>;</w:t>
      </w:r>
    </w:p>
    <w:p w14:paraId="2350F782" w14:textId="1FC2B931"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pozostałych jednostek</w:t>
      </w:r>
      <w:r w:rsidRPr="00331805">
        <w:rPr>
          <w:rFonts w:ascii="Open Sans Light" w:hAnsi="Open Sans Light"/>
        </w:rPr>
        <w:t>:</w:t>
      </w:r>
    </w:p>
    <w:p w14:paraId="2098F707" w14:textId="218DB52A" w:rsidR="000C37EB" w:rsidRPr="00331805" w:rsidRDefault="00471D14" w:rsidP="000212C7">
      <w:pPr>
        <w:pStyle w:val="Akapitzlist"/>
        <w:numPr>
          <w:ilvl w:val="0"/>
          <w:numId w:val="20"/>
        </w:numPr>
        <w:spacing w:after="120" w:line="276" w:lineRule="auto"/>
        <w:rPr>
          <w:rFonts w:ascii="Open Sans Light" w:hAnsi="Open Sans Light"/>
        </w:rPr>
      </w:pPr>
      <w:r w:rsidRPr="00834ED9">
        <w:rPr>
          <w:rFonts w:ascii="Open Sans Light" w:hAnsi="Open Sans Light" w:cs="Open Sans Light"/>
          <w:color w:val="1F497D"/>
        </w:rPr>
        <w:t>umowa</w:t>
      </w:r>
      <w:r w:rsidR="000A1509" w:rsidRPr="00B63845">
        <w:rPr>
          <w:rFonts w:ascii="Open Sans Light" w:hAnsi="Open Sans Light" w:cs="Open Sans Light"/>
        </w:rPr>
        <w:t xml:space="preserve"> </w:t>
      </w:r>
      <w:r w:rsidR="000A1509">
        <w:rPr>
          <w:rFonts w:ascii="Open Sans Light" w:hAnsi="Open Sans Light"/>
        </w:rPr>
        <w:t>spółki</w:t>
      </w:r>
      <w:r w:rsidRPr="005D0F1A">
        <w:rPr>
          <w:rFonts w:ascii="Open Sans Light" w:hAnsi="Open Sans Light"/>
        </w:rPr>
        <w:t>, statut lub inny akt założycielski</w:t>
      </w:r>
    </w:p>
    <w:p w14:paraId="77B7F95D" w14:textId="5DD3173F"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7" w:name="_Toc187330171"/>
      <w:r w:rsidRPr="00331805">
        <w:rPr>
          <w:rFonts w:ascii="Open Sans Light" w:hAnsi="Open Sans Light"/>
        </w:rPr>
        <w:t>Z</w:t>
      </w:r>
      <w:r w:rsidR="00EA1B7B" w:rsidRPr="00331805">
        <w:rPr>
          <w:rFonts w:ascii="Open Sans Light" w:hAnsi="Open Sans Light"/>
        </w:rPr>
        <w:t>ałącznik 15</w:t>
      </w:r>
      <w:r w:rsidRPr="00331805">
        <w:rPr>
          <w:rFonts w:ascii="Open Sans Light" w:hAnsi="Open Sans Light"/>
        </w:rPr>
        <w:t xml:space="preserve"> - </w:t>
      </w:r>
      <w:r w:rsidR="001073E3" w:rsidRPr="00331805">
        <w:rPr>
          <w:rFonts w:ascii="Open Sans Light" w:hAnsi="Open Sans Light"/>
        </w:rPr>
        <w:t>Oświadczenia W</w:t>
      </w:r>
      <w:r w:rsidR="00F94B5A" w:rsidRPr="00331805">
        <w:rPr>
          <w:rFonts w:ascii="Open Sans Light" w:hAnsi="Open Sans Light"/>
        </w:rPr>
        <w:t>nioskodawcy</w:t>
      </w:r>
      <w:bookmarkEnd w:id="57"/>
    </w:p>
    <w:p w14:paraId="1BB19A9D" w14:textId="5AE614EA" w:rsidR="001073E3" w:rsidRPr="00331805" w:rsidRDefault="001073E3" w:rsidP="000212C7">
      <w:pPr>
        <w:spacing w:after="120" w:line="276" w:lineRule="auto"/>
        <w:ind w:left="357"/>
        <w:rPr>
          <w:rFonts w:ascii="Open Sans Light" w:hAnsi="Open Sans Light"/>
        </w:rPr>
      </w:pPr>
      <w:r w:rsidRPr="00331805">
        <w:rPr>
          <w:rFonts w:ascii="Open Sans Light" w:hAnsi="Open Sans Light"/>
        </w:rPr>
        <w:t>Oświadczenia Wnioskodawcy zawarte są we wzorze załącznika.</w:t>
      </w:r>
    </w:p>
    <w:p w14:paraId="572C12B7" w14:textId="5A798C66"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8" w:name="_Toc187330172"/>
      <w:r w:rsidRPr="00331805">
        <w:rPr>
          <w:rFonts w:ascii="Open Sans Light" w:hAnsi="Open Sans Light"/>
        </w:rPr>
        <w:t>Załącznik 16</w:t>
      </w:r>
      <w:r w:rsidR="000C37EB" w:rsidRPr="00331805">
        <w:rPr>
          <w:rFonts w:ascii="Open Sans Light" w:hAnsi="Open Sans Light"/>
        </w:rPr>
        <w:t xml:space="preserve"> - Oświadczenie Wnioskodawcy o zapewnieniu udziału własnego</w:t>
      </w:r>
      <w:bookmarkEnd w:id="58"/>
      <w:r w:rsidR="000C37EB" w:rsidRPr="00331805">
        <w:rPr>
          <w:rFonts w:ascii="Open Sans Light" w:hAnsi="Open Sans Light"/>
        </w:rPr>
        <w:t xml:space="preserve"> </w:t>
      </w:r>
    </w:p>
    <w:p w14:paraId="5E93BD57" w14:textId="28F71D4D" w:rsidR="00882843" w:rsidRPr="00882843" w:rsidRDefault="00882843" w:rsidP="000212C7">
      <w:pPr>
        <w:spacing w:after="120" w:line="276" w:lineRule="auto"/>
        <w:ind w:left="357"/>
        <w:rPr>
          <w:rFonts w:ascii="Open Sans Light" w:hAnsi="Open Sans Light"/>
        </w:rPr>
      </w:pPr>
      <w:r w:rsidRPr="00882843">
        <w:rPr>
          <w:rFonts w:ascii="Open Sans Light" w:hAnsi="Open Sans Light"/>
        </w:rPr>
        <w:t xml:space="preserve">Na etapie oceny wniosku o dofinansowanie wymagane jest przedłożenie oświadczenia o zapewnieniu udziału własnego (stanowiącego Zał. Nr 16 do wniosku o dofinansowanie – wzór dostępny w ogłoszeniu o naborze) oraz dokumentów potwierdzających posiadanie środków adekwatnie do założonego montażu finansowego (np. uchwałę budżetową gminy, uchwałę właściwego organu spółki, promesę kredytową, umowę kredytową itp.). </w:t>
      </w:r>
      <w:r w:rsidRPr="00882843">
        <w:rPr>
          <w:rFonts w:ascii="Open Sans Light" w:hAnsi="Open Sans Light"/>
        </w:rPr>
        <w:lastRenderedPageBreak/>
        <w:t>Jeżeli Wnioskodawca zapewnia środki na pokrycie udziału własnego w kosztach całkowitych projektu:</w:t>
      </w:r>
    </w:p>
    <w:p w14:paraId="64D38E2A" w14:textId="42138C2C"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a) </w:t>
      </w:r>
      <w:r w:rsidR="00A91EAF">
        <w:rPr>
          <w:rFonts w:ascii="Open Sans Light" w:hAnsi="Open Sans Light"/>
        </w:rPr>
        <w:tab/>
      </w:r>
      <w:r w:rsidRPr="00882843">
        <w:rPr>
          <w:rFonts w:ascii="Open Sans Light" w:hAnsi="Open Sans Light"/>
        </w:rPr>
        <w:t>w formie środków własnych, tj. środków generowanych w ramach prowadzonej działalności, to należy wypełnić pierwszą część tego załącznika, w której Wnioskodawca oświadcza, że posiada zapewnione środki i że … zł będzie zapewnione ze środków generowanych w ramach prowadzonej działalności (należy podać kwotę i wskazać źródło),</w:t>
      </w:r>
    </w:p>
    <w:p w14:paraId="2301E01D" w14:textId="2DB0991D"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b) </w:t>
      </w:r>
      <w:r w:rsidR="00A91EAF">
        <w:rPr>
          <w:rFonts w:ascii="Open Sans Light" w:hAnsi="Open Sans Light"/>
        </w:rPr>
        <w:tab/>
      </w:r>
      <w:r w:rsidRPr="00882843">
        <w:rPr>
          <w:rFonts w:ascii="Open Sans Light" w:hAnsi="Open Sans Light"/>
        </w:rPr>
        <w:t xml:space="preserve">w formie środków pozyskanych z zewnętrznych źródeł (jak np. kredyt bankowy = zwrotne źródło finansowania), to jeżeli Wnioskodawca posiada zapewnione już środki z tego źródła (posiada zawartą umowę kredytu) - wypełnia pierwszą część oświadczenia, w której oświadcza, że posiada zapewnione środki i że … zł będzie zapewnione ze środków z kredytu bankowego zawartego w dniu … z …. (należy podać kwotę, wskazać źródło oraz załączyć zawartą umowę kredytową). Jeżeli Wnioskodawca nie posiada zawartej umowy kredytowej - wypełnia drugą część załącznika, w której oświadcza, że w przypadku uzyskania pozytywnej decyzji o przyznaniu dofinansowania zapewni pozostałe środki w kwocie … zł, z …, w terminie do …. (należy wskazać planowaną kwotę, źródło i datę pozyskania brakujących środków). Do oświadczenia należy dołączyć wtedy promesę kredytową. Dokumentem potwierdzającym pozyskanie środków jest zawarta umowa kredytu, która będzie wymagana (dostarczenie tego dokumentu może warunkować zawarcie umowy dotacji). </w:t>
      </w:r>
    </w:p>
    <w:p w14:paraId="19FF7FDF" w14:textId="77777777" w:rsidR="00882843" w:rsidRPr="00882843" w:rsidRDefault="00882843" w:rsidP="000212C7">
      <w:pPr>
        <w:spacing w:after="120" w:line="276" w:lineRule="auto"/>
        <w:ind w:left="709" w:hanging="1"/>
        <w:rPr>
          <w:rFonts w:ascii="Open Sans Light" w:hAnsi="Open Sans Light"/>
        </w:rPr>
      </w:pPr>
      <w:r w:rsidRPr="00882843">
        <w:rPr>
          <w:rFonts w:ascii="Open Sans Light" w:hAnsi="Open Sans Light"/>
        </w:rPr>
        <w:t xml:space="preserve">W przypadku wskazania, że środki zostaną zapewnione z pożyczki ze środków NFOŚiGW, nie jest wymagane dołączenie promesy jej udzielenia. </w:t>
      </w:r>
    </w:p>
    <w:p w14:paraId="3471E500" w14:textId="3E7739F4" w:rsidR="00882843" w:rsidRPr="00331805" w:rsidRDefault="00882843" w:rsidP="000212C7">
      <w:pPr>
        <w:spacing w:after="120" w:line="276" w:lineRule="auto"/>
        <w:ind w:left="709" w:hanging="352"/>
        <w:rPr>
          <w:rFonts w:ascii="Open Sans Light" w:hAnsi="Open Sans Light"/>
        </w:rPr>
      </w:pPr>
      <w:r>
        <w:rPr>
          <w:rFonts w:ascii="Open Sans Light" w:hAnsi="Open Sans Light"/>
        </w:rPr>
        <w:t xml:space="preserve">c) </w:t>
      </w:r>
      <w:r w:rsidR="00A91EAF">
        <w:rPr>
          <w:rFonts w:ascii="Open Sans Light" w:hAnsi="Open Sans Light"/>
        </w:rPr>
        <w:tab/>
      </w:r>
      <w:r w:rsidRPr="00882843">
        <w:rPr>
          <w:rFonts w:ascii="Open Sans Light" w:hAnsi="Open Sans Light"/>
        </w:rPr>
        <w:t xml:space="preserve">w formie mieszanej, to należy wypełnić oświadczenie z </w:t>
      </w:r>
      <w:r w:rsidR="003D6854" w:rsidRPr="00882843">
        <w:rPr>
          <w:rFonts w:ascii="Open Sans Light" w:hAnsi="Open Sans Light"/>
        </w:rPr>
        <w:t>uwzg</w:t>
      </w:r>
      <w:r w:rsidR="003D6854">
        <w:rPr>
          <w:rFonts w:ascii="Open Sans Light" w:hAnsi="Open Sans Light"/>
        </w:rPr>
        <w:t>lędnieniem</w:t>
      </w:r>
      <w:r w:rsidRPr="00882843">
        <w:rPr>
          <w:rFonts w:ascii="Open Sans Light" w:hAnsi="Open Sans Light"/>
        </w:rPr>
        <w:t xml:space="preserve"> wyjaśnień jak wyżej (lit a i b).</w:t>
      </w:r>
    </w:p>
    <w:p w14:paraId="6817E6EB" w14:textId="373EE759"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9" w:name="_Toc187330173"/>
      <w:r w:rsidRPr="00331805">
        <w:rPr>
          <w:rFonts w:ascii="Open Sans Light" w:hAnsi="Open Sans Light"/>
        </w:rPr>
        <w:t>Załącznik 17</w:t>
      </w:r>
      <w:r w:rsidR="00980A91" w:rsidRPr="00331805">
        <w:rPr>
          <w:rFonts w:ascii="Open Sans Light" w:hAnsi="Open Sans Light"/>
        </w:rPr>
        <w:t xml:space="preserve"> - </w:t>
      </w:r>
      <w:r w:rsidR="00F62ED2" w:rsidRPr="00331805">
        <w:rPr>
          <w:rFonts w:ascii="Open Sans Light" w:hAnsi="Open Sans Light"/>
        </w:rPr>
        <w:t>Oświadczenie Wnioskodawcy</w:t>
      </w:r>
      <w:r w:rsidR="00961B36">
        <w:rPr>
          <w:rFonts w:ascii="Open Sans Light" w:hAnsi="Open Sans Light"/>
        </w:rPr>
        <w:t>/podmiotu upoważnionego do ponoszenia wydatków</w:t>
      </w:r>
      <w:r w:rsidR="00F62ED2" w:rsidRPr="00331805">
        <w:rPr>
          <w:rFonts w:ascii="Open Sans Light" w:hAnsi="Open Sans Light"/>
        </w:rPr>
        <w:t xml:space="preserve"> dotyczące wykorzystania potencjału energetycznego ścieków i osadów ściekowych</w:t>
      </w:r>
      <w:bookmarkEnd w:id="59"/>
    </w:p>
    <w:p w14:paraId="3C633164" w14:textId="229F1D7D" w:rsidR="001073E3" w:rsidRPr="00331805" w:rsidRDefault="001073E3" w:rsidP="000212C7">
      <w:pPr>
        <w:spacing w:after="120" w:line="276" w:lineRule="auto"/>
        <w:ind w:firstLine="360"/>
        <w:rPr>
          <w:rFonts w:ascii="Open Sans Light" w:hAnsi="Open Sans Light"/>
        </w:rPr>
      </w:pPr>
      <w:r w:rsidRPr="00331805">
        <w:rPr>
          <w:rFonts w:ascii="Open Sans Light" w:hAnsi="Open Sans Light"/>
        </w:rPr>
        <w:t>Załącznik 17 należy wypełnić zgodnie ze wskazówkami zawartymi we wzorze załącznika.</w:t>
      </w:r>
    </w:p>
    <w:p w14:paraId="2A0FA731" w14:textId="61EA129B" w:rsidR="00F94B5A" w:rsidRPr="00331805" w:rsidRDefault="00EA1B7B" w:rsidP="000212C7">
      <w:pPr>
        <w:pStyle w:val="Nagwek2"/>
        <w:numPr>
          <w:ilvl w:val="1"/>
          <w:numId w:val="3"/>
        </w:numPr>
        <w:spacing w:before="240" w:after="120" w:line="276" w:lineRule="auto"/>
        <w:ind w:left="1077"/>
        <w:rPr>
          <w:rFonts w:ascii="Open Sans Light" w:hAnsi="Open Sans Light"/>
        </w:rPr>
      </w:pPr>
      <w:bookmarkStart w:id="60" w:name="_Toc187330174"/>
      <w:r w:rsidRPr="00331805">
        <w:rPr>
          <w:rFonts w:ascii="Open Sans Light" w:hAnsi="Open Sans Light"/>
        </w:rPr>
        <w:t>Załącznik 18</w:t>
      </w:r>
      <w:r w:rsidR="00F94B5A" w:rsidRPr="00331805">
        <w:rPr>
          <w:rFonts w:ascii="Open Sans Light" w:hAnsi="Open Sans Light"/>
        </w:rPr>
        <w:t xml:space="preserve"> - Oświadczenie dot. korespondencji drogą elektroniczną</w:t>
      </w:r>
      <w:bookmarkEnd w:id="60"/>
    </w:p>
    <w:p w14:paraId="4CA230DC" w14:textId="1A79BF16" w:rsidR="001073E3" w:rsidRDefault="001073E3" w:rsidP="000212C7">
      <w:pPr>
        <w:spacing w:after="120" w:line="276" w:lineRule="auto"/>
        <w:ind w:firstLine="360"/>
        <w:rPr>
          <w:rFonts w:ascii="Open Sans Light" w:hAnsi="Open Sans Light"/>
        </w:rPr>
      </w:pPr>
      <w:r w:rsidRPr="00331805">
        <w:rPr>
          <w:rFonts w:ascii="Open Sans Light" w:hAnsi="Open Sans Light"/>
        </w:rPr>
        <w:t>Oświadczenia Wnioskodawcy zawarte są we wzorze załącznika.</w:t>
      </w:r>
    </w:p>
    <w:p w14:paraId="4BA47CC4" w14:textId="6D7599D7" w:rsidR="00650F1D" w:rsidRDefault="00C13EFB" w:rsidP="000212C7">
      <w:pPr>
        <w:pStyle w:val="Nagwek2"/>
        <w:numPr>
          <w:ilvl w:val="1"/>
          <w:numId w:val="3"/>
        </w:numPr>
        <w:spacing w:before="240" w:after="120" w:line="276" w:lineRule="auto"/>
        <w:rPr>
          <w:rFonts w:ascii="Open Sans Light" w:hAnsi="Open Sans Light"/>
        </w:rPr>
      </w:pPr>
      <w:bookmarkStart w:id="61" w:name="_Toc187330175"/>
      <w:r>
        <w:rPr>
          <w:rFonts w:ascii="Open Sans Light" w:hAnsi="Open Sans Light"/>
        </w:rPr>
        <w:lastRenderedPageBreak/>
        <w:t xml:space="preserve">Załącznik 19 – Oświadczenie </w:t>
      </w:r>
      <w:r w:rsidR="00790470" w:rsidRPr="00790470">
        <w:rPr>
          <w:rFonts w:ascii="Open Sans Light" w:hAnsi="Open Sans Light"/>
        </w:rPr>
        <w:t xml:space="preserve">Wnioskodawcy/podmiotu upoważnionego do ponoszenia wydatków </w:t>
      </w:r>
      <w:r>
        <w:rPr>
          <w:rFonts w:ascii="Open Sans Light" w:hAnsi="Open Sans Light"/>
        </w:rPr>
        <w:t>dot</w:t>
      </w:r>
      <w:r w:rsidR="00790470">
        <w:rPr>
          <w:rFonts w:ascii="Open Sans Light" w:hAnsi="Open Sans Light"/>
        </w:rPr>
        <w:t>yczące</w:t>
      </w:r>
      <w:r>
        <w:rPr>
          <w:rFonts w:ascii="Open Sans Light" w:hAnsi="Open Sans Light"/>
        </w:rPr>
        <w:t xml:space="preserve"> </w:t>
      </w:r>
      <w:r w:rsidR="0091587F">
        <w:rPr>
          <w:rFonts w:ascii="Open Sans Light" w:hAnsi="Open Sans Light"/>
        </w:rPr>
        <w:t>klauzuli niedyskryminacyjnej</w:t>
      </w:r>
      <w:bookmarkEnd w:id="61"/>
    </w:p>
    <w:p w14:paraId="1CEDD401" w14:textId="519AD4FD" w:rsidR="00C13EFB" w:rsidRDefault="00790470" w:rsidP="000212C7">
      <w:pPr>
        <w:spacing w:after="120" w:line="276" w:lineRule="auto"/>
        <w:ind w:left="426"/>
        <w:rPr>
          <w:rFonts w:ascii="Open Sans Light" w:hAnsi="Open Sans Light"/>
        </w:rPr>
      </w:pPr>
      <w:r w:rsidRPr="00790470">
        <w:rPr>
          <w:rFonts w:ascii="Open Sans Light" w:hAnsi="Open Sans Light"/>
        </w:rPr>
        <w:t>Oświadczenie Wnioskodawcy</w:t>
      </w:r>
      <w:r>
        <w:rPr>
          <w:rFonts w:ascii="Open Sans Light" w:hAnsi="Open Sans Light"/>
        </w:rPr>
        <w:t>/podmiotu upoważnionego do ponoszenia wydatków</w:t>
      </w:r>
      <w:r w:rsidRPr="00790470">
        <w:rPr>
          <w:rFonts w:ascii="Open Sans Light" w:hAnsi="Open Sans Light"/>
        </w:rPr>
        <w:t xml:space="preserve"> zawarte jest</w:t>
      </w:r>
      <w:r w:rsidR="00C13EFB" w:rsidRPr="00790470">
        <w:rPr>
          <w:rFonts w:ascii="Open Sans Light" w:hAnsi="Open Sans Light"/>
        </w:rPr>
        <w:t xml:space="preserve"> we wzorze załącznika.</w:t>
      </w:r>
    </w:p>
    <w:p w14:paraId="3168ABD0" w14:textId="5CB70D65" w:rsidR="006D1D69" w:rsidRPr="00331805" w:rsidRDefault="006B6A8C" w:rsidP="000212C7">
      <w:pPr>
        <w:pStyle w:val="Nagwek1"/>
        <w:spacing w:after="120" w:line="276" w:lineRule="auto"/>
        <w:rPr>
          <w:rFonts w:ascii="Open Sans Light" w:hAnsi="Open Sans Light"/>
        </w:rPr>
      </w:pPr>
      <w:bookmarkStart w:id="62" w:name="_Toc187330176"/>
      <w:r w:rsidRPr="00331805">
        <w:rPr>
          <w:rFonts w:ascii="Open Sans Light" w:hAnsi="Open Sans Light"/>
        </w:rPr>
        <w:t>Załączniki do instrukcji wypełniania wniosku o dofinansowanie</w:t>
      </w:r>
      <w:bookmarkEnd w:id="62"/>
    </w:p>
    <w:p w14:paraId="11DCA779" w14:textId="4FBE3275" w:rsidR="006B6A8C" w:rsidRPr="00331805" w:rsidRDefault="00012F61" w:rsidP="000212C7">
      <w:pPr>
        <w:spacing w:after="120" w:line="276" w:lineRule="auto"/>
        <w:rPr>
          <w:rFonts w:ascii="Open Sans Light" w:hAnsi="Open Sans Light"/>
        </w:rPr>
      </w:pPr>
      <w:bookmarkStart w:id="63" w:name="_Ref134700168"/>
      <w:r w:rsidRPr="00331805">
        <w:rPr>
          <w:rFonts w:ascii="Open Sans Light" w:hAnsi="Open Sans Light"/>
        </w:rPr>
        <w:t xml:space="preserve">Załącznik 1 - </w:t>
      </w:r>
      <w:r w:rsidR="006B6A8C" w:rsidRPr="00331805">
        <w:rPr>
          <w:rFonts w:ascii="Open Sans Light" w:hAnsi="Open Sans Light"/>
        </w:rPr>
        <w:t xml:space="preserve">Zakres studium wykonalności dla przedsięwzięć inwestycyjnych w sektorze wodno-ściekowym </w:t>
      </w:r>
      <w:r w:rsidR="004F4BD3">
        <w:rPr>
          <w:rFonts w:ascii="Open Sans Light" w:hAnsi="Open Sans Light"/>
        </w:rPr>
        <w:t>(</w:t>
      </w:r>
      <w:r w:rsidR="006B6A8C" w:rsidRPr="00331805">
        <w:rPr>
          <w:rFonts w:ascii="Open Sans Light" w:hAnsi="Open Sans Light"/>
        </w:rPr>
        <w:t xml:space="preserve">FEnIKS 2021-2027, </w:t>
      </w:r>
      <w:r w:rsidR="004F4BD3" w:rsidRPr="004F4BD3">
        <w:rPr>
          <w:rFonts w:ascii="Open Sans Light" w:hAnsi="Open Sans Light"/>
        </w:rPr>
        <w:t xml:space="preserve">priorytet FENX.01 </w:t>
      </w:r>
      <w:r w:rsidR="006B6A8C" w:rsidRPr="00331805">
        <w:rPr>
          <w:rFonts w:ascii="Open Sans Light" w:hAnsi="Open Sans Light"/>
        </w:rPr>
        <w:t>Wsparcie sektorów energetyka i</w:t>
      </w:r>
      <w:r w:rsidR="00116F78">
        <w:rPr>
          <w:rFonts w:ascii="Open Sans Light" w:hAnsi="Open Sans Light"/>
        </w:rPr>
        <w:t> </w:t>
      </w:r>
      <w:r w:rsidR="006B6A8C" w:rsidRPr="00331805">
        <w:rPr>
          <w:rFonts w:ascii="Open Sans Light" w:hAnsi="Open Sans Light"/>
        </w:rPr>
        <w:t>środowisko z Funduszu Spójności</w:t>
      </w:r>
      <w:r w:rsidR="004F4BD3">
        <w:rPr>
          <w:rFonts w:ascii="Open Sans Light" w:hAnsi="Open Sans Light"/>
        </w:rPr>
        <w:t xml:space="preserve">, </w:t>
      </w:r>
      <w:r w:rsidR="006B6A8C" w:rsidRPr="00331805">
        <w:rPr>
          <w:rFonts w:ascii="Open Sans Light" w:hAnsi="Open Sans Light"/>
        </w:rPr>
        <w:t xml:space="preserve">działanie </w:t>
      </w:r>
      <w:r w:rsidR="004F4BD3" w:rsidRPr="004F4BD3">
        <w:rPr>
          <w:rFonts w:ascii="Open Sans Light" w:hAnsi="Open Sans Light"/>
        </w:rPr>
        <w:t xml:space="preserve">FENX.01.03 </w:t>
      </w:r>
      <w:r w:rsidR="006B6A8C" w:rsidRPr="00331805">
        <w:rPr>
          <w:rFonts w:ascii="Open Sans Light" w:hAnsi="Open Sans Light"/>
        </w:rPr>
        <w:t>Gospodarka wodno</w:t>
      </w:r>
      <w:r w:rsidR="008D269F">
        <w:rPr>
          <w:rFonts w:ascii="Open Sans Light" w:hAnsi="Open Sans Light"/>
        </w:rPr>
        <w:t>-</w:t>
      </w:r>
      <w:r w:rsidR="006B6A8C" w:rsidRPr="00331805">
        <w:rPr>
          <w:rFonts w:ascii="Open Sans Light" w:hAnsi="Open Sans Light"/>
        </w:rPr>
        <w:t>ściekowa</w:t>
      </w:r>
      <w:bookmarkEnd w:id="63"/>
      <w:r w:rsidR="004F4BD3">
        <w:rPr>
          <w:rFonts w:ascii="Open Sans Light" w:hAnsi="Open Sans Light"/>
        </w:rPr>
        <w:t>)</w:t>
      </w:r>
    </w:p>
    <w:p w14:paraId="567CC4B1" w14:textId="546BDE9A" w:rsidR="006B6A8C" w:rsidRDefault="00012F61" w:rsidP="000212C7">
      <w:pPr>
        <w:spacing w:after="120" w:line="276" w:lineRule="auto"/>
        <w:rPr>
          <w:rFonts w:ascii="Open Sans Light" w:hAnsi="Open Sans Light"/>
        </w:rPr>
      </w:pPr>
      <w:bookmarkStart w:id="64" w:name="_Ref134698012"/>
      <w:r w:rsidRPr="00331805">
        <w:rPr>
          <w:rFonts w:ascii="Open Sans Light" w:hAnsi="Open Sans Light"/>
        </w:rPr>
        <w:t xml:space="preserve">Załącznik 2 - </w:t>
      </w:r>
      <w:r w:rsidR="006B6A8C" w:rsidRPr="00331805">
        <w:rPr>
          <w:rFonts w:ascii="Open Sans Light" w:hAnsi="Open Sans Light"/>
        </w:rPr>
        <w:t xml:space="preserve">Wskaźniki </w:t>
      </w:r>
      <w:r w:rsidR="00FF4417">
        <w:rPr>
          <w:rFonts w:ascii="Open Sans Light" w:hAnsi="Open Sans Light"/>
        </w:rPr>
        <w:t>produktu i rezultatu</w:t>
      </w:r>
      <w:bookmarkEnd w:id="64"/>
      <w:r w:rsidR="00897E38" w:rsidRPr="00331805">
        <w:rPr>
          <w:rFonts w:ascii="Open Sans Light" w:hAnsi="Open Sans Light"/>
        </w:rPr>
        <w:t xml:space="preserve"> </w:t>
      </w:r>
    </w:p>
    <w:p w14:paraId="624072B2" w14:textId="22C4DD81" w:rsidR="0068001C" w:rsidRDefault="0068001C" w:rsidP="000212C7">
      <w:pPr>
        <w:spacing w:after="120" w:line="276" w:lineRule="auto"/>
        <w:rPr>
          <w:rFonts w:ascii="Open Sans Light" w:hAnsi="Open Sans Light"/>
        </w:rPr>
      </w:pPr>
      <w:r>
        <w:rPr>
          <w:rFonts w:ascii="Open Sans Light" w:hAnsi="Open Sans Light"/>
        </w:rPr>
        <w:t>Załącznik 3 - Stanowisko</w:t>
      </w:r>
      <w:r w:rsidRPr="0068001C">
        <w:rPr>
          <w:rFonts w:ascii="Open Sans Light" w:hAnsi="Open Sans Light"/>
        </w:rPr>
        <w:t xml:space="preserve"> Komisji Europejskiej z dnia 6.02.2014 r. (Ares(2014)280364 - 06/02/201)</w:t>
      </w:r>
      <w:r>
        <w:rPr>
          <w:rFonts w:ascii="Open Sans Light" w:hAnsi="Open Sans Light"/>
        </w:rPr>
        <w:t xml:space="preserve"> w sprawie p</w:t>
      </w:r>
      <w:r w:rsidRPr="0068001C">
        <w:rPr>
          <w:rFonts w:ascii="Open Sans Light" w:hAnsi="Open Sans Light"/>
        </w:rPr>
        <w:t>omoc</w:t>
      </w:r>
      <w:r>
        <w:rPr>
          <w:rFonts w:ascii="Open Sans Light" w:hAnsi="Open Sans Light"/>
        </w:rPr>
        <w:t>y</w:t>
      </w:r>
      <w:r w:rsidRPr="0068001C">
        <w:rPr>
          <w:rFonts w:ascii="Open Sans Light" w:hAnsi="Open Sans Light"/>
        </w:rPr>
        <w:t xml:space="preserve"> państwa w sektorze wodno-ściekowym w Polsce</w:t>
      </w:r>
    </w:p>
    <w:p w14:paraId="75725934" w14:textId="3853EE66" w:rsidR="005431FA" w:rsidRPr="00331805" w:rsidRDefault="005431FA" w:rsidP="000212C7">
      <w:pPr>
        <w:spacing w:after="120" w:line="276" w:lineRule="auto"/>
        <w:rPr>
          <w:rFonts w:ascii="Open Sans Light" w:hAnsi="Open Sans Light"/>
        </w:rPr>
      </w:pPr>
      <w:r>
        <w:rPr>
          <w:rFonts w:ascii="Open Sans Light" w:hAnsi="Open Sans Light"/>
        </w:rPr>
        <w:t xml:space="preserve">Załącznik 4 - </w:t>
      </w:r>
      <w:r w:rsidRPr="005431FA">
        <w:rPr>
          <w:rFonts w:ascii="Open Sans Light" w:hAnsi="Open Sans Light"/>
        </w:rPr>
        <w:t>Metodyka analizy</w:t>
      </w:r>
      <w:r>
        <w:rPr>
          <w:rFonts w:ascii="Open Sans Light" w:hAnsi="Open Sans Light"/>
        </w:rPr>
        <w:t xml:space="preserve"> DGC</w:t>
      </w:r>
    </w:p>
    <w:sectPr w:rsidR="005431FA" w:rsidRPr="00331805" w:rsidSect="00614647">
      <w:foot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F2822" w14:textId="77777777" w:rsidR="00E85EE0" w:rsidRDefault="00E85EE0" w:rsidP="003232F0">
      <w:pPr>
        <w:spacing w:after="0" w:line="240" w:lineRule="auto"/>
      </w:pPr>
      <w:r>
        <w:separator/>
      </w:r>
    </w:p>
  </w:endnote>
  <w:endnote w:type="continuationSeparator" w:id="0">
    <w:p w14:paraId="1763AB3D" w14:textId="77777777" w:rsidR="00E85EE0" w:rsidRDefault="00E85EE0"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7CE4741E" w:rsidR="00E85EE0" w:rsidRPr="00614647" w:rsidRDefault="00E85EE0">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E67D29">
          <w:rPr>
            <w:rFonts w:ascii="Open Sans Light" w:hAnsi="Open Sans Light" w:cs="Open Sans Light"/>
            <w:noProof/>
            <w:sz w:val="18"/>
            <w:szCs w:val="18"/>
          </w:rPr>
          <w:t>66</w:t>
        </w:r>
        <w:r w:rsidRPr="00614647">
          <w:rPr>
            <w:rFonts w:ascii="Open Sans Light" w:hAnsi="Open Sans Light" w:cs="Open Sans Light"/>
            <w:sz w:val="18"/>
            <w:szCs w:val="18"/>
          </w:rPr>
          <w:fldChar w:fldCharType="end"/>
        </w:r>
      </w:p>
    </w:sdtContent>
  </w:sdt>
  <w:p w14:paraId="70D8B8BA" w14:textId="77777777" w:rsidR="00E85EE0" w:rsidRDefault="00E85E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75ABA" w14:textId="77777777" w:rsidR="00E85EE0" w:rsidRDefault="00E85EE0" w:rsidP="003232F0">
      <w:pPr>
        <w:spacing w:after="0" w:line="240" w:lineRule="auto"/>
      </w:pPr>
      <w:r>
        <w:separator/>
      </w:r>
    </w:p>
  </w:footnote>
  <w:footnote w:type="continuationSeparator" w:id="0">
    <w:p w14:paraId="4D1BFE0E" w14:textId="77777777" w:rsidR="00E85EE0" w:rsidRDefault="00E85EE0" w:rsidP="003232F0">
      <w:pPr>
        <w:spacing w:after="0" w:line="240" w:lineRule="auto"/>
      </w:pPr>
      <w:r>
        <w:continuationSeparator/>
      </w:r>
    </w:p>
  </w:footnote>
  <w:footnote w:id="1">
    <w:p w14:paraId="7EFE06EA" w14:textId="77A91FF3" w:rsidR="00E85EE0" w:rsidRPr="00314409" w:rsidRDefault="00E85EE0">
      <w:pPr>
        <w:pStyle w:val="Tekstprzypisudolnego"/>
        <w:rPr>
          <w:rFonts w:ascii="Open Sans Light" w:hAnsi="Open Sans Light" w:cs="Open Sans Light"/>
        </w:rPr>
      </w:pPr>
      <w:r w:rsidRPr="00314409">
        <w:rPr>
          <w:rStyle w:val="Odwoanieprzypisudolnego"/>
          <w:rFonts w:ascii="Open Sans Light" w:hAnsi="Open Sans Light" w:cs="Open Sans Light"/>
        </w:rPr>
        <w:footnoteRef/>
      </w:r>
      <w:r w:rsidRPr="00314409">
        <w:rPr>
          <w:rFonts w:ascii="Open Sans Light" w:hAnsi="Open Sans Light" w:cs="Open Sans Light"/>
        </w:rPr>
        <w:t xml:space="preserve"> Katalogi dla poszczególnych działań dostępne są na stronie internetowej </w:t>
      </w:r>
      <w:hyperlink r:id="rId1" w:history="1">
        <w:r w:rsidRPr="00314409">
          <w:rPr>
            <w:rStyle w:val="Hipercze"/>
            <w:rFonts w:ascii="Open Sans Light" w:hAnsi="Open Sans Light" w:cs="Open Sans Light"/>
          </w:rPr>
          <w:t>www.feniks.gov.pl</w:t>
        </w:r>
      </w:hyperlink>
      <w:r w:rsidRPr="00314409">
        <w:rPr>
          <w:rFonts w:ascii="Open Sans Light" w:hAnsi="Open Sans Light" w:cs="Open Sans Light"/>
        </w:rPr>
        <w:t>, w</w:t>
      </w:r>
      <w:r>
        <w:rPr>
          <w:rFonts w:ascii="Open Sans Light" w:hAnsi="Open Sans Light" w:cs="Open Sans Light"/>
        </w:rPr>
        <w:t> </w:t>
      </w:r>
      <w:r w:rsidRPr="00314409">
        <w:rPr>
          <w:rFonts w:ascii="Open Sans Light" w:hAnsi="Open Sans Light" w:cs="Open Sans Light"/>
        </w:rPr>
        <w:t>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33D9" w14:textId="77777777" w:rsidR="00E85EE0" w:rsidRPr="00A53DCC" w:rsidRDefault="00E85EE0" w:rsidP="00714004">
    <w:pPr>
      <w:spacing w:before="120" w:line="276" w:lineRule="auto"/>
      <w:jc w:val="both"/>
      <w:rPr>
        <w:rFonts w:ascii="Arial" w:eastAsia="Arial" w:hAnsi="Arial" w:cs="Arial"/>
        <w:color w:val="000000"/>
      </w:rPr>
    </w:pPr>
    <w:r>
      <w:rPr>
        <w:rFonts w:ascii="Arial" w:eastAsia="Arial" w:hAnsi="Arial" w:cs="Arial"/>
        <w:noProof/>
        <w:color w:val="000000"/>
        <w:lang w:eastAsia="pl-PL"/>
      </w:rPr>
      <w:drawing>
        <wp:inline distT="0" distB="0" distL="0" distR="0" wp14:anchorId="7815F94D" wp14:editId="027C3A51">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1423E05" w14:textId="38463382" w:rsidR="00E85EE0" w:rsidRDefault="00E85EE0" w:rsidP="00614647">
    <w:pPr>
      <w:pStyle w:val="Nagwek"/>
      <w:spacing w:before="240" w:after="120" w:line="276" w:lineRule="auto"/>
      <w:rPr>
        <w:rFonts w:ascii="Open Sans Light" w:hAnsi="Open Sans Light" w:cs="Open Sans Light"/>
      </w:rPr>
    </w:pPr>
    <w:r w:rsidRPr="00014709">
      <w:rPr>
        <w:rFonts w:ascii="Open Sans Light" w:hAnsi="Open Sans Light" w:cs="Open Sans Light"/>
      </w:rPr>
      <w:t>Regulamin wyboru projektów w ramach Programu Fundusze Europejskie na Infrastrukturę, Klimat, Środowisko 2021-2027</w:t>
    </w:r>
  </w:p>
  <w:p w14:paraId="44EA4C87" w14:textId="441ABF3E" w:rsidR="00E85EE0" w:rsidRPr="00614647" w:rsidRDefault="00E85EE0" w:rsidP="00614647">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4</w:t>
    </w:r>
    <w:r w:rsidRPr="00124CAE">
      <w:rPr>
        <w:rFonts w:ascii="Open Sans Light" w:hAnsi="Open Sans Light" w:cs="Open Sans Light"/>
      </w:rPr>
      <w:t xml:space="preserve"> </w:t>
    </w:r>
    <w:r>
      <w:rPr>
        <w:rFonts w:ascii="Open Sans Light" w:hAnsi="Open Sans Light" w:cs="Open Sans Light"/>
      </w:rPr>
      <w:t xml:space="preserve">- </w:t>
    </w:r>
    <w:r w:rsidRPr="00AC63A8">
      <w:rPr>
        <w:rFonts w:ascii="Open Sans Light" w:hAnsi="Open Sans Light" w:cs="Open Sans Light"/>
      </w:rPr>
      <w:tab/>
      <w:t>Instrukcja wypełniania Wniosku o dofinansowanie projektu, w tym lista i zakres wymaganych załączników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DD7D67"/>
    <w:multiLevelType w:val="hybridMultilevel"/>
    <w:tmpl w:val="663EF64C"/>
    <w:lvl w:ilvl="0" w:tplc="85F0F2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CF6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7"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C3224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F7209FB"/>
    <w:multiLevelType w:val="hybridMultilevel"/>
    <w:tmpl w:val="039CDB4A"/>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4" w15:restartNumberingAfterBreak="0">
    <w:nsid w:val="66EB1B9B"/>
    <w:multiLevelType w:val="hybridMultilevel"/>
    <w:tmpl w:val="9280BD14"/>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954170"/>
    <w:multiLevelType w:val="hybridMultilevel"/>
    <w:tmpl w:val="729A04EC"/>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2701199">
    <w:abstractNumId w:val="11"/>
  </w:num>
  <w:num w:numId="2" w16cid:durableId="1392659457">
    <w:abstractNumId w:val="21"/>
  </w:num>
  <w:num w:numId="3" w16cid:durableId="1803498878">
    <w:abstractNumId w:val="26"/>
  </w:num>
  <w:num w:numId="4" w16cid:durableId="444352078">
    <w:abstractNumId w:val="8"/>
  </w:num>
  <w:num w:numId="5" w16cid:durableId="902524559">
    <w:abstractNumId w:val="20"/>
  </w:num>
  <w:num w:numId="6" w16cid:durableId="649672476">
    <w:abstractNumId w:val="13"/>
  </w:num>
  <w:num w:numId="7" w16cid:durableId="1878660662">
    <w:abstractNumId w:val="12"/>
  </w:num>
  <w:num w:numId="8" w16cid:durableId="562789458">
    <w:abstractNumId w:val="22"/>
  </w:num>
  <w:num w:numId="9" w16cid:durableId="313920897">
    <w:abstractNumId w:val="28"/>
  </w:num>
  <w:num w:numId="10" w16cid:durableId="1256327447">
    <w:abstractNumId w:val="5"/>
  </w:num>
  <w:num w:numId="11" w16cid:durableId="1994287306">
    <w:abstractNumId w:val="29"/>
  </w:num>
  <w:num w:numId="12" w16cid:durableId="1302003864">
    <w:abstractNumId w:val="17"/>
  </w:num>
  <w:num w:numId="13" w16cid:durableId="947348901">
    <w:abstractNumId w:val="15"/>
  </w:num>
  <w:num w:numId="14" w16cid:durableId="1373076691">
    <w:abstractNumId w:val="16"/>
  </w:num>
  <w:num w:numId="15" w16cid:durableId="1573001796">
    <w:abstractNumId w:val="6"/>
  </w:num>
  <w:num w:numId="16" w16cid:durableId="1550335675">
    <w:abstractNumId w:val="2"/>
  </w:num>
  <w:num w:numId="17" w16cid:durableId="161897895">
    <w:abstractNumId w:val="7"/>
  </w:num>
  <w:num w:numId="18" w16cid:durableId="1648705774">
    <w:abstractNumId w:val="3"/>
  </w:num>
  <w:num w:numId="19" w16cid:durableId="1949385973">
    <w:abstractNumId w:val="27"/>
  </w:num>
  <w:num w:numId="20" w16cid:durableId="1086003252">
    <w:abstractNumId w:val="14"/>
  </w:num>
  <w:num w:numId="21" w16cid:durableId="1230074865">
    <w:abstractNumId w:val="16"/>
  </w:num>
  <w:num w:numId="22" w16cid:durableId="665785486">
    <w:abstractNumId w:val="9"/>
  </w:num>
  <w:num w:numId="23" w16cid:durableId="512649077">
    <w:abstractNumId w:val="19"/>
  </w:num>
  <w:num w:numId="24" w16cid:durableId="804926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264903">
    <w:abstractNumId w:val="0"/>
  </w:num>
  <w:num w:numId="26" w16cid:durableId="612979084">
    <w:abstractNumId w:val="23"/>
  </w:num>
  <w:num w:numId="27" w16cid:durableId="1034383017">
    <w:abstractNumId w:val="4"/>
  </w:num>
  <w:num w:numId="28" w16cid:durableId="1061095599">
    <w:abstractNumId w:val="10"/>
  </w:num>
  <w:num w:numId="29" w16cid:durableId="1534002184">
    <w:abstractNumId w:val="1"/>
  </w:num>
  <w:num w:numId="30" w16cid:durableId="156463052">
    <w:abstractNumId w:val="24"/>
  </w:num>
  <w:num w:numId="31" w16cid:durableId="853956133">
    <w:abstractNumId w:val="25"/>
  </w:num>
  <w:num w:numId="32" w16cid:durableId="169445850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łynarczyk Karolina">
    <w15:presenceInfo w15:providerId="AD" w15:userId="S::karolina.mlynarczyk@nfosigw.gov.pl::40ab1a8f-8264-498f-980e-066f1b4272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F0"/>
    <w:rsid w:val="00012F61"/>
    <w:rsid w:val="00014709"/>
    <w:rsid w:val="0001478B"/>
    <w:rsid w:val="000179E1"/>
    <w:rsid w:val="00020A3B"/>
    <w:rsid w:val="000212C7"/>
    <w:rsid w:val="000271A1"/>
    <w:rsid w:val="0003235C"/>
    <w:rsid w:val="00033D9F"/>
    <w:rsid w:val="00040DA5"/>
    <w:rsid w:val="0005068F"/>
    <w:rsid w:val="00064E5D"/>
    <w:rsid w:val="0007022A"/>
    <w:rsid w:val="00073F82"/>
    <w:rsid w:val="0007469B"/>
    <w:rsid w:val="000760E0"/>
    <w:rsid w:val="00081FC5"/>
    <w:rsid w:val="00085CC3"/>
    <w:rsid w:val="00087364"/>
    <w:rsid w:val="00094F4D"/>
    <w:rsid w:val="000A1509"/>
    <w:rsid w:val="000A65E2"/>
    <w:rsid w:val="000B1145"/>
    <w:rsid w:val="000B291D"/>
    <w:rsid w:val="000B3768"/>
    <w:rsid w:val="000C37EB"/>
    <w:rsid w:val="000C3F2F"/>
    <w:rsid w:val="000D0827"/>
    <w:rsid w:val="000F71D2"/>
    <w:rsid w:val="000F743D"/>
    <w:rsid w:val="001013B0"/>
    <w:rsid w:val="00101AB4"/>
    <w:rsid w:val="001073E3"/>
    <w:rsid w:val="001121E3"/>
    <w:rsid w:val="00114C94"/>
    <w:rsid w:val="00115C07"/>
    <w:rsid w:val="00116F78"/>
    <w:rsid w:val="001262A8"/>
    <w:rsid w:val="00135789"/>
    <w:rsid w:val="001415A1"/>
    <w:rsid w:val="0014276A"/>
    <w:rsid w:val="00142AAD"/>
    <w:rsid w:val="00147E18"/>
    <w:rsid w:val="0015010E"/>
    <w:rsid w:val="00153E85"/>
    <w:rsid w:val="00160C65"/>
    <w:rsid w:val="00162614"/>
    <w:rsid w:val="00176720"/>
    <w:rsid w:val="001801A7"/>
    <w:rsid w:val="00193830"/>
    <w:rsid w:val="00194E8B"/>
    <w:rsid w:val="001A1BE4"/>
    <w:rsid w:val="001B3BF7"/>
    <w:rsid w:val="001B5CD4"/>
    <w:rsid w:val="001C4358"/>
    <w:rsid w:val="001D16C5"/>
    <w:rsid w:val="001D3668"/>
    <w:rsid w:val="001E0EBC"/>
    <w:rsid w:val="001E5968"/>
    <w:rsid w:val="00201787"/>
    <w:rsid w:val="00207F5E"/>
    <w:rsid w:val="00224C31"/>
    <w:rsid w:val="00226BC2"/>
    <w:rsid w:val="00226FF9"/>
    <w:rsid w:val="00231582"/>
    <w:rsid w:val="00232E73"/>
    <w:rsid w:val="00234D5B"/>
    <w:rsid w:val="00237A37"/>
    <w:rsid w:val="00246496"/>
    <w:rsid w:val="00251652"/>
    <w:rsid w:val="00254577"/>
    <w:rsid w:val="00256CA3"/>
    <w:rsid w:val="002733B3"/>
    <w:rsid w:val="00293849"/>
    <w:rsid w:val="002A16AF"/>
    <w:rsid w:val="002A2632"/>
    <w:rsid w:val="002A2A4D"/>
    <w:rsid w:val="002A54DE"/>
    <w:rsid w:val="002B461E"/>
    <w:rsid w:val="002B4EDD"/>
    <w:rsid w:val="002B5361"/>
    <w:rsid w:val="002C113F"/>
    <w:rsid w:val="002C6CB9"/>
    <w:rsid w:val="002C72A8"/>
    <w:rsid w:val="002D2FE5"/>
    <w:rsid w:val="002E5A5B"/>
    <w:rsid w:val="002E7247"/>
    <w:rsid w:val="002F0558"/>
    <w:rsid w:val="002F255B"/>
    <w:rsid w:val="002F6FA4"/>
    <w:rsid w:val="003047A6"/>
    <w:rsid w:val="00311686"/>
    <w:rsid w:val="00314409"/>
    <w:rsid w:val="003232F0"/>
    <w:rsid w:val="00325C5D"/>
    <w:rsid w:val="00331805"/>
    <w:rsid w:val="00335864"/>
    <w:rsid w:val="00335984"/>
    <w:rsid w:val="00336ABF"/>
    <w:rsid w:val="00354B8E"/>
    <w:rsid w:val="0035545F"/>
    <w:rsid w:val="00357418"/>
    <w:rsid w:val="003607C8"/>
    <w:rsid w:val="00361295"/>
    <w:rsid w:val="003643ED"/>
    <w:rsid w:val="00371793"/>
    <w:rsid w:val="003816FD"/>
    <w:rsid w:val="003842F3"/>
    <w:rsid w:val="003C4565"/>
    <w:rsid w:val="003C5267"/>
    <w:rsid w:val="003D0CF4"/>
    <w:rsid w:val="003D1524"/>
    <w:rsid w:val="003D6854"/>
    <w:rsid w:val="003E0B48"/>
    <w:rsid w:val="003E6DC1"/>
    <w:rsid w:val="003F043C"/>
    <w:rsid w:val="004032E4"/>
    <w:rsid w:val="00411AED"/>
    <w:rsid w:val="0041543E"/>
    <w:rsid w:val="00421238"/>
    <w:rsid w:val="00421362"/>
    <w:rsid w:val="00425D2F"/>
    <w:rsid w:val="0042636D"/>
    <w:rsid w:val="00436A06"/>
    <w:rsid w:val="00437194"/>
    <w:rsid w:val="0044045E"/>
    <w:rsid w:val="0044098B"/>
    <w:rsid w:val="00444115"/>
    <w:rsid w:val="004513FC"/>
    <w:rsid w:val="004539E7"/>
    <w:rsid w:val="004625CE"/>
    <w:rsid w:val="004640CD"/>
    <w:rsid w:val="00471D14"/>
    <w:rsid w:val="00482E48"/>
    <w:rsid w:val="004A6EE1"/>
    <w:rsid w:val="004B2D64"/>
    <w:rsid w:val="004B5514"/>
    <w:rsid w:val="004C79B9"/>
    <w:rsid w:val="004D1ECA"/>
    <w:rsid w:val="004D1F9F"/>
    <w:rsid w:val="004D4D98"/>
    <w:rsid w:val="004D68AC"/>
    <w:rsid w:val="004D7209"/>
    <w:rsid w:val="004F4BD3"/>
    <w:rsid w:val="004F6402"/>
    <w:rsid w:val="004F7A1B"/>
    <w:rsid w:val="00500322"/>
    <w:rsid w:val="00500FFC"/>
    <w:rsid w:val="005013DE"/>
    <w:rsid w:val="005071F3"/>
    <w:rsid w:val="00511518"/>
    <w:rsid w:val="00512160"/>
    <w:rsid w:val="00514D7A"/>
    <w:rsid w:val="00517DEC"/>
    <w:rsid w:val="00522D59"/>
    <w:rsid w:val="00525971"/>
    <w:rsid w:val="00531A5A"/>
    <w:rsid w:val="0053377D"/>
    <w:rsid w:val="005431FA"/>
    <w:rsid w:val="00543DBF"/>
    <w:rsid w:val="00545F5B"/>
    <w:rsid w:val="00546ADF"/>
    <w:rsid w:val="00551445"/>
    <w:rsid w:val="0056121C"/>
    <w:rsid w:val="00562FFC"/>
    <w:rsid w:val="00571222"/>
    <w:rsid w:val="00573312"/>
    <w:rsid w:val="005763BC"/>
    <w:rsid w:val="00580189"/>
    <w:rsid w:val="005A134E"/>
    <w:rsid w:val="005A2B25"/>
    <w:rsid w:val="005A343C"/>
    <w:rsid w:val="005B4364"/>
    <w:rsid w:val="005B5F08"/>
    <w:rsid w:val="005C2FD7"/>
    <w:rsid w:val="005D0F1A"/>
    <w:rsid w:val="005D6EFE"/>
    <w:rsid w:val="005D7A76"/>
    <w:rsid w:val="005E0CC7"/>
    <w:rsid w:val="005E19AB"/>
    <w:rsid w:val="005F0128"/>
    <w:rsid w:val="005F417D"/>
    <w:rsid w:val="005F4846"/>
    <w:rsid w:val="00602D1C"/>
    <w:rsid w:val="00613D59"/>
    <w:rsid w:val="00614647"/>
    <w:rsid w:val="0061780C"/>
    <w:rsid w:val="00631729"/>
    <w:rsid w:val="00631CAA"/>
    <w:rsid w:val="0063604B"/>
    <w:rsid w:val="0064192F"/>
    <w:rsid w:val="00644D0B"/>
    <w:rsid w:val="00647FB5"/>
    <w:rsid w:val="00650F1D"/>
    <w:rsid w:val="00653E0F"/>
    <w:rsid w:val="00667170"/>
    <w:rsid w:val="006763F9"/>
    <w:rsid w:val="0068001C"/>
    <w:rsid w:val="006802F9"/>
    <w:rsid w:val="00681BB4"/>
    <w:rsid w:val="0068327B"/>
    <w:rsid w:val="006B015E"/>
    <w:rsid w:val="006B0469"/>
    <w:rsid w:val="006B1C4E"/>
    <w:rsid w:val="006B38C6"/>
    <w:rsid w:val="006B6A8C"/>
    <w:rsid w:val="006C048F"/>
    <w:rsid w:val="006D1D69"/>
    <w:rsid w:val="006D4406"/>
    <w:rsid w:val="006E1975"/>
    <w:rsid w:val="006E7E31"/>
    <w:rsid w:val="006F3744"/>
    <w:rsid w:val="00714004"/>
    <w:rsid w:val="00733E08"/>
    <w:rsid w:val="00746D3C"/>
    <w:rsid w:val="0075383F"/>
    <w:rsid w:val="00756523"/>
    <w:rsid w:val="00767045"/>
    <w:rsid w:val="0076793E"/>
    <w:rsid w:val="00775721"/>
    <w:rsid w:val="00775C63"/>
    <w:rsid w:val="00782775"/>
    <w:rsid w:val="007871C0"/>
    <w:rsid w:val="00790470"/>
    <w:rsid w:val="00791C82"/>
    <w:rsid w:val="00793E31"/>
    <w:rsid w:val="007965B1"/>
    <w:rsid w:val="007A4204"/>
    <w:rsid w:val="007A578A"/>
    <w:rsid w:val="007A6457"/>
    <w:rsid w:val="007B1D8B"/>
    <w:rsid w:val="007B49E1"/>
    <w:rsid w:val="007B557E"/>
    <w:rsid w:val="007C0CAE"/>
    <w:rsid w:val="007C1D6F"/>
    <w:rsid w:val="007C5C0C"/>
    <w:rsid w:val="007D4475"/>
    <w:rsid w:val="007D5DEC"/>
    <w:rsid w:val="007E6657"/>
    <w:rsid w:val="007F67C7"/>
    <w:rsid w:val="008017BC"/>
    <w:rsid w:val="00801ECD"/>
    <w:rsid w:val="00802DC7"/>
    <w:rsid w:val="008101F6"/>
    <w:rsid w:val="00813A64"/>
    <w:rsid w:val="00820C90"/>
    <w:rsid w:val="00820D94"/>
    <w:rsid w:val="0082333B"/>
    <w:rsid w:val="0083054C"/>
    <w:rsid w:val="00834ED9"/>
    <w:rsid w:val="00835335"/>
    <w:rsid w:val="00836104"/>
    <w:rsid w:val="00842AD8"/>
    <w:rsid w:val="008457B9"/>
    <w:rsid w:val="00860D6C"/>
    <w:rsid w:val="008619E1"/>
    <w:rsid w:val="00875E2F"/>
    <w:rsid w:val="00877936"/>
    <w:rsid w:val="00882843"/>
    <w:rsid w:val="00883290"/>
    <w:rsid w:val="00886E44"/>
    <w:rsid w:val="00897E38"/>
    <w:rsid w:val="008A1091"/>
    <w:rsid w:val="008A5133"/>
    <w:rsid w:val="008A6C69"/>
    <w:rsid w:val="008B506C"/>
    <w:rsid w:val="008B6B39"/>
    <w:rsid w:val="008D2302"/>
    <w:rsid w:val="008D269F"/>
    <w:rsid w:val="008E1F7E"/>
    <w:rsid w:val="008E6D2F"/>
    <w:rsid w:val="008E707F"/>
    <w:rsid w:val="008F5BED"/>
    <w:rsid w:val="0090306E"/>
    <w:rsid w:val="009110BC"/>
    <w:rsid w:val="0091587F"/>
    <w:rsid w:val="0091656A"/>
    <w:rsid w:val="00925695"/>
    <w:rsid w:val="00925F2B"/>
    <w:rsid w:val="00930585"/>
    <w:rsid w:val="00944720"/>
    <w:rsid w:val="00945712"/>
    <w:rsid w:val="00951E59"/>
    <w:rsid w:val="00961B36"/>
    <w:rsid w:val="00967AE4"/>
    <w:rsid w:val="0097638D"/>
    <w:rsid w:val="00976706"/>
    <w:rsid w:val="00976954"/>
    <w:rsid w:val="00980A91"/>
    <w:rsid w:val="009832F4"/>
    <w:rsid w:val="009863A5"/>
    <w:rsid w:val="0099244D"/>
    <w:rsid w:val="009A1EC7"/>
    <w:rsid w:val="009A2D05"/>
    <w:rsid w:val="009B1816"/>
    <w:rsid w:val="009B2D67"/>
    <w:rsid w:val="009B62B0"/>
    <w:rsid w:val="009C6A34"/>
    <w:rsid w:val="009E1472"/>
    <w:rsid w:val="009E5DA1"/>
    <w:rsid w:val="009F243F"/>
    <w:rsid w:val="009F6637"/>
    <w:rsid w:val="00A037D8"/>
    <w:rsid w:val="00A13ED6"/>
    <w:rsid w:val="00A16486"/>
    <w:rsid w:val="00A17FA5"/>
    <w:rsid w:val="00A25B96"/>
    <w:rsid w:val="00A313FC"/>
    <w:rsid w:val="00A366FB"/>
    <w:rsid w:val="00A45282"/>
    <w:rsid w:val="00A463C0"/>
    <w:rsid w:val="00A6784E"/>
    <w:rsid w:val="00A84820"/>
    <w:rsid w:val="00A872E0"/>
    <w:rsid w:val="00A87C90"/>
    <w:rsid w:val="00A87E08"/>
    <w:rsid w:val="00A91EAF"/>
    <w:rsid w:val="00A97FE3"/>
    <w:rsid w:val="00A97FFE"/>
    <w:rsid w:val="00AA260C"/>
    <w:rsid w:val="00AA2C28"/>
    <w:rsid w:val="00AA4CCA"/>
    <w:rsid w:val="00AC63A8"/>
    <w:rsid w:val="00AD42D4"/>
    <w:rsid w:val="00AD511B"/>
    <w:rsid w:val="00AE1BA2"/>
    <w:rsid w:val="00B12EEB"/>
    <w:rsid w:val="00B15FE5"/>
    <w:rsid w:val="00B1763E"/>
    <w:rsid w:val="00B17A51"/>
    <w:rsid w:val="00B23D24"/>
    <w:rsid w:val="00B419EC"/>
    <w:rsid w:val="00B46555"/>
    <w:rsid w:val="00B53A15"/>
    <w:rsid w:val="00B55FEF"/>
    <w:rsid w:val="00B57C9C"/>
    <w:rsid w:val="00B6361B"/>
    <w:rsid w:val="00B63845"/>
    <w:rsid w:val="00B66805"/>
    <w:rsid w:val="00B67FF7"/>
    <w:rsid w:val="00B80178"/>
    <w:rsid w:val="00B80BD4"/>
    <w:rsid w:val="00B822CA"/>
    <w:rsid w:val="00B920CC"/>
    <w:rsid w:val="00B92802"/>
    <w:rsid w:val="00B96C85"/>
    <w:rsid w:val="00B973F7"/>
    <w:rsid w:val="00BA1D9B"/>
    <w:rsid w:val="00BA2724"/>
    <w:rsid w:val="00BA59DB"/>
    <w:rsid w:val="00BC58B9"/>
    <w:rsid w:val="00BC639C"/>
    <w:rsid w:val="00BD08A4"/>
    <w:rsid w:val="00BD2B85"/>
    <w:rsid w:val="00BE0D64"/>
    <w:rsid w:val="00BE1085"/>
    <w:rsid w:val="00BE674A"/>
    <w:rsid w:val="00BF0743"/>
    <w:rsid w:val="00C01DA0"/>
    <w:rsid w:val="00C05E56"/>
    <w:rsid w:val="00C06733"/>
    <w:rsid w:val="00C11212"/>
    <w:rsid w:val="00C13EFB"/>
    <w:rsid w:val="00C14636"/>
    <w:rsid w:val="00C16523"/>
    <w:rsid w:val="00C17CCE"/>
    <w:rsid w:val="00C20799"/>
    <w:rsid w:val="00C224E5"/>
    <w:rsid w:val="00C26335"/>
    <w:rsid w:val="00C35EC6"/>
    <w:rsid w:val="00C4435D"/>
    <w:rsid w:val="00C45805"/>
    <w:rsid w:val="00C54D5C"/>
    <w:rsid w:val="00C6291A"/>
    <w:rsid w:val="00C75462"/>
    <w:rsid w:val="00C81D97"/>
    <w:rsid w:val="00C92666"/>
    <w:rsid w:val="00CA4CE9"/>
    <w:rsid w:val="00CB0CBE"/>
    <w:rsid w:val="00CC3EAE"/>
    <w:rsid w:val="00CD1CDF"/>
    <w:rsid w:val="00CD26B4"/>
    <w:rsid w:val="00CD4F32"/>
    <w:rsid w:val="00CD661B"/>
    <w:rsid w:val="00CE1745"/>
    <w:rsid w:val="00CE1786"/>
    <w:rsid w:val="00CE398E"/>
    <w:rsid w:val="00CF5CBC"/>
    <w:rsid w:val="00D05685"/>
    <w:rsid w:val="00D05F15"/>
    <w:rsid w:val="00D0683E"/>
    <w:rsid w:val="00D10211"/>
    <w:rsid w:val="00D222CE"/>
    <w:rsid w:val="00D26F6C"/>
    <w:rsid w:val="00D30237"/>
    <w:rsid w:val="00D30C8B"/>
    <w:rsid w:val="00D445DA"/>
    <w:rsid w:val="00D57EF6"/>
    <w:rsid w:val="00D643C4"/>
    <w:rsid w:val="00D67356"/>
    <w:rsid w:val="00D72E83"/>
    <w:rsid w:val="00D842B3"/>
    <w:rsid w:val="00D92298"/>
    <w:rsid w:val="00D96F74"/>
    <w:rsid w:val="00DA4B62"/>
    <w:rsid w:val="00DA5202"/>
    <w:rsid w:val="00DC6151"/>
    <w:rsid w:val="00DD42EA"/>
    <w:rsid w:val="00DE3593"/>
    <w:rsid w:val="00DF0963"/>
    <w:rsid w:val="00DF1FD5"/>
    <w:rsid w:val="00DF38CF"/>
    <w:rsid w:val="00E019BE"/>
    <w:rsid w:val="00E07196"/>
    <w:rsid w:val="00E07BE7"/>
    <w:rsid w:val="00E13D21"/>
    <w:rsid w:val="00E150F2"/>
    <w:rsid w:val="00E172E9"/>
    <w:rsid w:val="00E21D13"/>
    <w:rsid w:val="00E231E5"/>
    <w:rsid w:val="00E2570E"/>
    <w:rsid w:val="00E27954"/>
    <w:rsid w:val="00E4466B"/>
    <w:rsid w:val="00E477D7"/>
    <w:rsid w:val="00E53BF0"/>
    <w:rsid w:val="00E6273B"/>
    <w:rsid w:val="00E67D29"/>
    <w:rsid w:val="00E76A47"/>
    <w:rsid w:val="00E85EE0"/>
    <w:rsid w:val="00E90126"/>
    <w:rsid w:val="00E95118"/>
    <w:rsid w:val="00E95EA7"/>
    <w:rsid w:val="00E97112"/>
    <w:rsid w:val="00EA13A8"/>
    <w:rsid w:val="00EA1B7B"/>
    <w:rsid w:val="00EA4C29"/>
    <w:rsid w:val="00EB0D96"/>
    <w:rsid w:val="00EB19F9"/>
    <w:rsid w:val="00EC0171"/>
    <w:rsid w:val="00ED42D4"/>
    <w:rsid w:val="00EF3D3E"/>
    <w:rsid w:val="00EF3F5E"/>
    <w:rsid w:val="00F05280"/>
    <w:rsid w:val="00F0577D"/>
    <w:rsid w:val="00F06608"/>
    <w:rsid w:val="00F1337C"/>
    <w:rsid w:val="00F1655B"/>
    <w:rsid w:val="00F168C0"/>
    <w:rsid w:val="00F24B8C"/>
    <w:rsid w:val="00F304D3"/>
    <w:rsid w:val="00F36799"/>
    <w:rsid w:val="00F466D4"/>
    <w:rsid w:val="00F503B3"/>
    <w:rsid w:val="00F511C9"/>
    <w:rsid w:val="00F546D8"/>
    <w:rsid w:val="00F5528A"/>
    <w:rsid w:val="00F57C4F"/>
    <w:rsid w:val="00F6162B"/>
    <w:rsid w:val="00F62ED2"/>
    <w:rsid w:val="00F712D3"/>
    <w:rsid w:val="00F7634E"/>
    <w:rsid w:val="00F861FB"/>
    <w:rsid w:val="00F93A6F"/>
    <w:rsid w:val="00F94B5A"/>
    <w:rsid w:val="00F9678C"/>
    <w:rsid w:val="00FA351B"/>
    <w:rsid w:val="00FB1FE5"/>
    <w:rsid w:val="00FB5723"/>
    <w:rsid w:val="00FB610D"/>
    <w:rsid w:val="00FB6887"/>
    <w:rsid w:val="00FE5E15"/>
    <w:rsid w:val="00FF233B"/>
    <w:rsid w:val="00FF2A92"/>
    <w:rsid w:val="00FF4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472"/>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973F7"/>
    <w:pPr>
      <w:tabs>
        <w:tab w:val="right" w:leader="dot" w:pos="9062"/>
      </w:tabs>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73F7"/>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10"/>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 w:type="character" w:styleId="Nierozpoznanawzmianka">
    <w:name w:val="Unresolved Mention"/>
    <w:basedOn w:val="Domylnaczcionkaakapitu"/>
    <w:uiPriority w:val="99"/>
    <w:semiHidden/>
    <w:unhideWhenUsed/>
    <w:rsid w:val="008A1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 w:id="12375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media/148730/Wytyczne_dotyczace_kwalifikowalnosci_wydatkow_na_lata_2021_2027_14_03_2025.pdf" TargetMode="External"/><Relationship Id="rId18" Type="http://schemas.openxmlformats.org/officeDocument/2006/relationships/hyperlink" Target="https://www.feniks.gov.pl/strony/dowiedz-sie-wiecej-o-programie/prawio-i-dokumenty/wytyczne-dotyczace-wyboru-projektow-na-lata-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app=wod" TargetMode="Externa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ww.feniks.gov.pl/strony/dowiedz-sie-wiecej-o-programie/prawo-i-dokumenty/wytyczne-dotyczace-zagadnien-zwiazanych-z-przygotowaniem-projektow-inwestycyjnych-w-tym-hybrydowych-na-lata-2021-202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eniks.gov.pl/media/148700/wytyczne_032025.pdf" TargetMode="External"/><Relationship Id="rId23" Type="http://schemas.openxmlformats.org/officeDocument/2006/relationships/hyperlink" Target="https://eur-lex.europa.eu/resource.html?uri=cellar:fdc74aae-1625-11ec-b4fe-01aa75ed71a1.0023.02/DOC_1&amp;format=PDF" TargetMode="External"/><Relationship Id="rId28" Type="http://schemas.openxmlformats.org/officeDocument/2006/relationships/theme" Target="theme/theme1.xml"/><Relationship Id="rId10" Type="http://schemas.openxmlformats.org/officeDocument/2006/relationships/hyperlink" Target="https://dziennikustaw.gov.pl/MP/2023/503" TargetMode="External"/><Relationship Id="rId19" Type="http://schemas.openxmlformats.org/officeDocument/2006/relationships/hyperlink" Target="https://www.feniks.gov.pl/media/152797/wytyczne_dotyczace_wyboru_projektow_na_lata_2021_2027_z_03_06_2025.pdf" TargetMode="External"/><Relationship Id="rId4" Type="http://schemas.openxmlformats.org/officeDocument/2006/relationships/settings" Target="settings.xml"/><Relationship Id="rId9" Type="http://schemas.openxmlformats.org/officeDocument/2006/relationships/hyperlink" Target="https://www.feniks.gov.pl/media/157292/SZOP_FENX_013_.pdf" TargetMode="External"/><Relationship Id="rId14" Type="http://schemas.openxmlformats.org/officeDocument/2006/relationships/hyperlink" Target="https://www.feniks.gov.pl/strony/dowiedz-sie-wiecej-o-programie/prawio-i-dokumenty/wytyczne-dotyczace-realizacji-zasad-rownosciowych-w-ramach-funduszy-unijnych-na-lata-2021-2027/" TargetMode="External"/><Relationship Id="rId22" Type="http://schemas.openxmlformats.org/officeDocument/2006/relationships/hyperlink" Target="https://www.gov.pl/web/fundusze-regiony/krajowa-strategia-rozwoju-regionalnego"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61BAE-F921-4513-AA62-8C6FC9D7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14790</Words>
  <Characters>88740</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Instrukcja wypełniania wniosku o dofinansowanie dla działania FENX.01.03</vt:lpstr>
    </vt:vector>
  </TitlesOfParts>
  <Company>NFOSiGW</Company>
  <LinksUpToDate>false</LinksUpToDate>
  <CharactersWithSpaces>103324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dla działania FENX.01.03</dc:title>
  <dc:subject/>
  <dc:creator>Demkowicz-Dobrzańska Dorota</dc:creator>
  <cp:keywords/>
  <dc:description/>
  <cp:lastModifiedBy>Młynarczyk Karolina</cp:lastModifiedBy>
  <cp:revision>3</cp:revision>
  <dcterms:created xsi:type="dcterms:W3CDTF">2025-12-10T09:08:00Z</dcterms:created>
  <dcterms:modified xsi:type="dcterms:W3CDTF">2025-12-10T09:09:00Z</dcterms:modified>
</cp:coreProperties>
</file>